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1006DA" w:rsidRDefault="002A1316">
      <w:pPr>
        <w:pStyle w:val="Title"/>
        <w:rPr>
          <w:rFonts w:asciiTheme="minorHAnsi" w:hAnsiTheme="minorHAnsi" w:cstheme="minorHAnsi"/>
          <w:sz w:val="22"/>
          <w:szCs w:val="22"/>
        </w:rPr>
      </w:pPr>
      <w:r w:rsidRPr="001006DA">
        <w:rPr>
          <w:rFonts w:asciiTheme="minorHAnsi" w:hAnsiTheme="minorHAnsi" w:cstheme="minorHAnsi"/>
          <w:sz w:val="22"/>
          <w:szCs w:val="22"/>
        </w:rPr>
        <w:t xml:space="preserve">Statutory Accounting Principles </w:t>
      </w:r>
      <w:r w:rsidR="00C6544D" w:rsidRPr="001006DA">
        <w:rPr>
          <w:rFonts w:asciiTheme="minorHAnsi" w:hAnsiTheme="minorHAnsi" w:cstheme="minorHAnsi"/>
          <w:sz w:val="22"/>
          <w:szCs w:val="22"/>
        </w:rPr>
        <w:t xml:space="preserve">(E) </w:t>
      </w:r>
      <w:r w:rsidRPr="001006DA">
        <w:rPr>
          <w:rFonts w:asciiTheme="minorHAnsi" w:hAnsiTheme="minorHAnsi" w:cstheme="minorHAnsi"/>
          <w:sz w:val="22"/>
          <w:szCs w:val="22"/>
        </w:rPr>
        <w:t>Working Group</w:t>
      </w:r>
    </w:p>
    <w:p w14:paraId="5E8586D5" w14:textId="77777777" w:rsidR="002A1316" w:rsidRPr="001006DA" w:rsidRDefault="002A1316">
      <w:pPr>
        <w:jc w:val="center"/>
        <w:rPr>
          <w:rFonts w:asciiTheme="minorHAnsi" w:hAnsiTheme="minorHAnsi" w:cstheme="minorHAnsi"/>
          <w:b/>
          <w:sz w:val="22"/>
          <w:szCs w:val="22"/>
        </w:rPr>
      </w:pPr>
      <w:r w:rsidRPr="001006DA">
        <w:rPr>
          <w:rFonts w:asciiTheme="minorHAnsi" w:hAnsiTheme="minorHAnsi" w:cstheme="minorHAnsi"/>
          <w:b/>
          <w:sz w:val="22"/>
          <w:szCs w:val="22"/>
        </w:rPr>
        <w:t>Maintenance Agenda Submission Form</w:t>
      </w:r>
    </w:p>
    <w:p w14:paraId="43927C70" w14:textId="77777777" w:rsidR="002A1316" w:rsidRPr="001006DA" w:rsidRDefault="002A1316">
      <w:pPr>
        <w:jc w:val="center"/>
        <w:rPr>
          <w:rFonts w:asciiTheme="minorHAnsi" w:hAnsiTheme="minorHAnsi" w:cstheme="minorHAnsi"/>
          <w:b/>
          <w:sz w:val="22"/>
          <w:szCs w:val="22"/>
        </w:rPr>
      </w:pPr>
      <w:r w:rsidRPr="001006DA">
        <w:rPr>
          <w:rFonts w:asciiTheme="minorHAnsi" w:hAnsiTheme="minorHAnsi" w:cstheme="minorHAnsi"/>
          <w:b/>
          <w:sz w:val="22"/>
          <w:szCs w:val="22"/>
        </w:rPr>
        <w:t>Form A</w:t>
      </w:r>
    </w:p>
    <w:p w14:paraId="65BCA41C" w14:textId="77777777" w:rsidR="002A1316" w:rsidRPr="001006DA" w:rsidRDefault="002A1316">
      <w:pPr>
        <w:pStyle w:val="Heading2"/>
        <w:jc w:val="center"/>
        <w:rPr>
          <w:rFonts w:asciiTheme="minorHAnsi" w:hAnsiTheme="minorHAnsi" w:cstheme="minorHAnsi"/>
          <w:sz w:val="22"/>
          <w:szCs w:val="22"/>
        </w:rPr>
      </w:pPr>
    </w:p>
    <w:p w14:paraId="10F0B4B2" w14:textId="6BD565C7" w:rsidR="002A1316" w:rsidRPr="001006DA" w:rsidRDefault="002A1316" w:rsidP="00B30CA0">
      <w:pPr>
        <w:pStyle w:val="Heading2"/>
        <w:rPr>
          <w:rFonts w:asciiTheme="minorHAnsi" w:hAnsiTheme="minorHAnsi" w:cstheme="minorHAnsi"/>
          <w:sz w:val="22"/>
          <w:szCs w:val="22"/>
        </w:rPr>
      </w:pPr>
      <w:r w:rsidRPr="001006DA">
        <w:rPr>
          <w:rFonts w:asciiTheme="minorHAnsi" w:hAnsiTheme="minorHAnsi" w:cstheme="minorHAnsi"/>
          <w:b/>
          <w:sz w:val="22"/>
          <w:szCs w:val="22"/>
        </w:rPr>
        <w:t>Issue</w:t>
      </w:r>
      <w:r w:rsidR="00D76689" w:rsidRPr="001006DA">
        <w:rPr>
          <w:rFonts w:asciiTheme="minorHAnsi" w:hAnsiTheme="minorHAnsi" w:cstheme="minorHAnsi"/>
          <w:b/>
          <w:sz w:val="22"/>
          <w:szCs w:val="22"/>
        </w:rPr>
        <w:t>: Investment</w:t>
      </w:r>
      <w:r w:rsidR="00FD5480" w:rsidRPr="001006DA">
        <w:rPr>
          <w:rFonts w:asciiTheme="minorHAnsi" w:hAnsiTheme="minorHAnsi" w:cstheme="minorHAnsi"/>
          <w:b/>
          <w:sz w:val="22"/>
          <w:szCs w:val="22"/>
        </w:rPr>
        <w:t xml:space="preserve"> Subsidiary Classification</w:t>
      </w:r>
    </w:p>
    <w:p w14:paraId="7D50C110" w14:textId="77777777" w:rsidR="00B30CA0" w:rsidRPr="001006DA" w:rsidRDefault="00B30CA0" w:rsidP="00B30CA0">
      <w:pPr>
        <w:rPr>
          <w:rFonts w:asciiTheme="minorHAnsi" w:hAnsiTheme="minorHAnsi" w:cstheme="minorHAnsi"/>
          <w:sz w:val="22"/>
          <w:szCs w:val="22"/>
        </w:rPr>
      </w:pPr>
    </w:p>
    <w:p w14:paraId="1E0B900E" w14:textId="77777777" w:rsidR="002A1316" w:rsidRPr="001006DA" w:rsidRDefault="002A1316" w:rsidP="00B30CA0">
      <w:pPr>
        <w:jc w:val="both"/>
        <w:rPr>
          <w:rFonts w:asciiTheme="minorHAnsi" w:hAnsiTheme="minorHAnsi" w:cstheme="minorHAnsi"/>
          <w:b/>
          <w:sz w:val="22"/>
          <w:szCs w:val="22"/>
        </w:rPr>
      </w:pPr>
      <w:r w:rsidRPr="001006DA">
        <w:rPr>
          <w:rFonts w:asciiTheme="minorHAnsi" w:hAnsiTheme="minorHAnsi" w:cstheme="minorHAnsi"/>
          <w:b/>
          <w:sz w:val="22"/>
          <w:szCs w:val="22"/>
        </w:rPr>
        <w:t>Check (applicable entity):</w:t>
      </w:r>
    </w:p>
    <w:p w14:paraId="3CA22BB3" w14:textId="77777777" w:rsidR="006B37DD" w:rsidRPr="001006DA" w:rsidRDefault="006B37DD" w:rsidP="006B37DD">
      <w:pPr>
        <w:tabs>
          <w:tab w:val="center" w:pos="4455"/>
          <w:tab w:val="center" w:pos="5886"/>
          <w:tab w:val="center" w:pos="7326"/>
        </w:tabs>
        <w:jc w:val="both"/>
        <w:rPr>
          <w:rFonts w:asciiTheme="minorHAnsi" w:hAnsiTheme="minorHAnsi" w:cstheme="minorHAnsi"/>
          <w:sz w:val="22"/>
          <w:szCs w:val="22"/>
        </w:rPr>
      </w:pPr>
      <w:r w:rsidRPr="001006DA">
        <w:rPr>
          <w:rFonts w:asciiTheme="minorHAnsi" w:hAnsiTheme="minorHAnsi" w:cstheme="minorHAnsi"/>
          <w:sz w:val="22"/>
          <w:szCs w:val="22"/>
        </w:rPr>
        <w:tab/>
        <w:t>P/C</w:t>
      </w:r>
      <w:r w:rsidRPr="001006DA">
        <w:rPr>
          <w:rFonts w:asciiTheme="minorHAnsi" w:hAnsiTheme="minorHAnsi" w:cstheme="minorHAnsi"/>
          <w:sz w:val="22"/>
          <w:szCs w:val="22"/>
        </w:rPr>
        <w:tab/>
        <w:t>Life</w:t>
      </w:r>
      <w:r w:rsidRPr="001006DA">
        <w:rPr>
          <w:rFonts w:asciiTheme="minorHAnsi" w:hAnsiTheme="minorHAnsi" w:cstheme="minorHAnsi"/>
          <w:sz w:val="22"/>
          <w:szCs w:val="22"/>
        </w:rPr>
        <w:tab/>
        <w:t>Health</w:t>
      </w:r>
    </w:p>
    <w:p w14:paraId="347337DD" w14:textId="58E18D11" w:rsidR="002A1316" w:rsidRPr="001006DA" w:rsidRDefault="002A1316" w:rsidP="00B30CA0">
      <w:pPr>
        <w:ind w:firstLine="720"/>
        <w:jc w:val="both"/>
        <w:rPr>
          <w:rFonts w:asciiTheme="minorHAnsi" w:hAnsiTheme="minorHAnsi" w:cstheme="minorHAnsi"/>
          <w:sz w:val="22"/>
          <w:szCs w:val="22"/>
        </w:rPr>
      </w:pPr>
      <w:r w:rsidRPr="001006DA">
        <w:rPr>
          <w:rFonts w:asciiTheme="minorHAnsi" w:hAnsiTheme="minorHAnsi" w:cstheme="minorHAnsi"/>
          <w:sz w:val="22"/>
          <w:szCs w:val="22"/>
        </w:rPr>
        <w:t xml:space="preserve">Modification of </w:t>
      </w:r>
      <w:r w:rsidR="00DF407B" w:rsidRPr="001006DA">
        <w:rPr>
          <w:rFonts w:asciiTheme="minorHAnsi" w:hAnsiTheme="minorHAnsi" w:cstheme="minorHAnsi"/>
          <w:sz w:val="22"/>
          <w:szCs w:val="22"/>
        </w:rPr>
        <w:t>E</w:t>
      </w:r>
      <w:r w:rsidRPr="001006DA">
        <w:rPr>
          <w:rFonts w:asciiTheme="minorHAnsi" w:hAnsiTheme="minorHAnsi" w:cstheme="minorHAnsi"/>
          <w:sz w:val="22"/>
          <w:szCs w:val="22"/>
        </w:rPr>
        <w:t>xisting SSAP</w:t>
      </w:r>
      <w:r w:rsidRPr="001006DA">
        <w:rPr>
          <w:rFonts w:asciiTheme="minorHAnsi" w:hAnsiTheme="minorHAnsi" w:cstheme="minorHAnsi"/>
          <w:sz w:val="22"/>
          <w:szCs w:val="22"/>
        </w:rPr>
        <w:tab/>
      </w:r>
      <w:r w:rsidRPr="001006DA">
        <w:rPr>
          <w:rFonts w:asciiTheme="minorHAnsi" w:hAnsiTheme="minorHAnsi" w:cstheme="minorHAnsi"/>
          <w:sz w:val="22"/>
          <w:szCs w:val="22"/>
        </w:rPr>
        <w:tab/>
      </w:r>
      <w:r w:rsidR="006220AE" w:rsidRPr="001006DA">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006220AE" w:rsidRPr="001006DA">
        <w:rPr>
          <w:rFonts w:asciiTheme="minorHAnsi" w:hAnsiTheme="minorHAnsi" w:cstheme="minorHAnsi"/>
          <w:sz w:val="22"/>
          <w:szCs w:val="22"/>
        </w:rPr>
        <w:instrText xml:space="preserve"> FORMCHECKBOX </w:instrText>
      </w:r>
      <w:r w:rsidR="006220AE" w:rsidRPr="001006DA">
        <w:rPr>
          <w:rFonts w:asciiTheme="minorHAnsi" w:hAnsiTheme="minorHAnsi" w:cstheme="minorHAnsi"/>
          <w:sz w:val="22"/>
          <w:szCs w:val="22"/>
        </w:rPr>
      </w:r>
      <w:r w:rsidR="006220AE" w:rsidRPr="001006DA">
        <w:rPr>
          <w:rFonts w:asciiTheme="minorHAnsi" w:hAnsiTheme="minorHAnsi" w:cstheme="minorHAnsi"/>
          <w:sz w:val="22"/>
          <w:szCs w:val="22"/>
        </w:rPr>
        <w:fldChar w:fldCharType="separate"/>
      </w:r>
      <w:r w:rsidR="006220AE" w:rsidRPr="001006DA">
        <w:rPr>
          <w:rFonts w:asciiTheme="minorHAnsi" w:hAnsiTheme="minorHAnsi" w:cstheme="minorHAnsi"/>
          <w:sz w:val="22"/>
          <w:szCs w:val="22"/>
        </w:rPr>
        <w:fldChar w:fldCharType="end"/>
      </w:r>
      <w:bookmarkEnd w:id="0"/>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1"/>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006220AE" w:rsidRPr="001006DA">
        <w:rPr>
          <w:rFonts w:asciiTheme="minorHAnsi" w:hAnsiTheme="minorHAnsi" w:cstheme="minorHAnsi"/>
          <w:sz w:val="22"/>
          <w:szCs w:val="22"/>
        </w:rPr>
        <w:fldChar w:fldCharType="begin">
          <w:ffData>
            <w:name w:val=""/>
            <w:enabled/>
            <w:calcOnExit w:val="0"/>
            <w:checkBox>
              <w:sizeAuto/>
              <w:default w:val="1"/>
            </w:checkBox>
          </w:ffData>
        </w:fldChar>
      </w:r>
      <w:r w:rsidR="006220AE" w:rsidRPr="001006DA">
        <w:rPr>
          <w:rFonts w:asciiTheme="minorHAnsi" w:hAnsiTheme="minorHAnsi" w:cstheme="minorHAnsi"/>
          <w:sz w:val="22"/>
          <w:szCs w:val="22"/>
        </w:rPr>
        <w:instrText xml:space="preserve"> FORMCHECKBOX </w:instrText>
      </w:r>
      <w:r w:rsidR="006220AE" w:rsidRPr="001006DA">
        <w:rPr>
          <w:rFonts w:asciiTheme="minorHAnsi" w:hAnsiTheme="minorHAnsi" w:cstheme="minorHAnsi"/>
          <w:sz w:val="22"/>
          <w:szCs w:val="22"/>
        </w:rPr>
      </w:r>
      <w:r w:rsidR="006220AE" w:rsidRPr="001006DA">
        <w:rPr>
          <w:rFonts w:asciiTheme="minorHAnsi" w:hAnsiTheme="minorHAnsi" w:cstheme="minorHAnsi"/>
          <w:sz w:val="22"/>
          <w:szCs w:val="22"/>
        </w:rPr>
        <w:fldChar w:fldCharType="separate"/>
      </w:r>
      <w:r w:rsidR="006220AE" w:rsidRPr="001006DA">
        <w:rPr>
          <w:rFonts w:asciiTheme="minorHAnsi" w:hAnsiTheme="minorHAnsi" w:cstheme="minorHAnsi"/>
          <w:sz w:val="22"/>
          <w:szCs w:val="22"/>
        </w:rPr>
        <w:fldChar w:fldCharType="end"/>
      </w:r>
      <w:r w:rsidR="00C118ED" w:rsidRPr="001006DA">
        <w:rPr>
          <w:rFonts w:asciiTheme="minorHAnsi" w:hAnsiTheme="minorHAnsi" w:cstheme="minorHAnsi"/>
          <w:sz w:val="22"/>
          <w:szCs w:val="22"/>
        </w:rPr>
        <w:tab/>
      </w:r>
    </w:p>
    <w:p w14:paraId="4332D7DA" w14:textId="02284300" w:rsidR="002A1316" w:rsidRPr="001006DA" w:rsidRDefault="002A1316" w:rsidP="00B30CA0">
      <w:pPr>
        <w:ind w:firstLine="720"/>
        <w:jc w:val="both"/>
        <w:rPr>
          <w:rFonts w:asciiTheme="minorHAnsi" w:hAnsiTheme="minorHAnsi" w:cstheme="minorHAnsi"/>
          <w:sz w:val="22"/>
          <w:szCs w:val="22"/>
        </w:rPr>
      </w:pPr>
      <w:r w:rsidRPr="001006DA">
        <w:rPr>
          <w:rFonts w:asciiTheme="minorHAnsi" w:hAnsiTheme="minorHAnsi" w:cstheme="minorHAnsi"/>
          <w:sz w:val="22"/>
          <w:szCs w:val="22"/>
        </w:rPr>
        <w:t>New Issue or SSAP</w:t>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p>
    <w:p w14:paraId="108F9360" w14:textId="5D9EFA97" w:rsidR="0044022E" w:rsidRPr="001006DA" w:rsidRDefault="0044022E" w:rsidP="0044022E">
      <w:pPr>
        <w:ind w:firstLine="720"/>
        <w:jc w:val="both"/>
        <w:rPr>
          <w:rFonts w:asciiTheme="minorHAnsi" w:hAnsiTheme="minorHAnsi" w:cstheme="minorHAnsi"/>
          <w:sz w:val="22"/>
          <w:szCs w:val="22"/>
        </w:rPr>
      </w:pPr>
      <w:r w:rsidRPr="001006DA">
        <w:rPr>
          <w:rFonts w:asciiTheme="minorHAnsi" w:hAnsiTheme="minorHAnsi" w:cstheme="minorHAnsi"/>
          <w:sz w:val="22"/>
          <w:szCs w:val="22"/>
        </w:rPr>
        <w:t>Interpretation</w:t>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p>
    <w:p w14:paraId="6F1580CB" w14:textId="77777777" w:rsidR="002A1316" w:rsidRPr="001006DA" w:rsidRDefault="002A1316" w:rsidP="00B30CA0">
      <w:pPr>
        <w:jc w:val="both"/>
        <w:rPr>
          <w:rFonts w:asciiTheme="minorHAnsi" w:hAnsiTheme="minorHAnsi" w:cstheme="minorHAnsi"/>
          <w:sz w:val="22"/>
          <w:szCs w:val="22"/>
        </w:rPr>
      </w:pPr>
    </w:p>
    <w:p w14:paraId="1E8F8BD5" w14:textId="27DBBC30" w:rsidR="00E65758" w:rsidRPr="001006DA" w:rsidRDefault="002A1316"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b/>
          <w:bCs/>
          <w:sz w:val="22"/>
        </w:rPr>
        <w:t>Description of Issue:</w:t>
      </w:r>
      <w:r w:rsidR="00F7468A" w:rsidRPr="001006DA">
        <w:rPr>
          <w:rFonts w:asciiTheme="minorHAnsi" w:hAnsiTheme="minorHAnsi" w:cstheme="minorHAnsi"/>
          <w:sz w:val="22"/>
        </w:rPr>
        <w:t xml:space="preserve"> </w:t>
      </w:r>
      <w:r w:rsidR="00A818A1" w:rsidRPr="001006DA">
        <w:rPr>
          <w:rFonts w:asciiTheme="minorHAnsi" w:hAnsiTheme="minorHAnsi" w:cstheme="minorHAnsi"/>
          <w:sz w:val="22"/>
          <w:szCs w:val="22"/>
        </w:rPr>
        <w:t xml:space="preserve">This </w:t>
      </w:r>
      <w:r w:rsidR="00463E98" w:rsidRPr="001006DA">
        <w:rPr>
          <w:rFonts w:asciiTheme="minorHAnsi" w:hAnsiTheme="minorHAnsi" w:cstheme="minorHAnsi"/>
          <w:sz w:val="22"/>
          <w:szCs w:val="22"/>
        </w:rPr>
        <w:t xml:space="preserve">agenda item has been prepared </w:t>
      </w:r>
      <w:r w:rsidR="00FD5480" w:rsidRPr="001006DA">
        <w:rPr>
          <w:rFonts w:asciiTheme="minorHAnsi" w:hAnsiTheme="minorHAnsi" w:cstheme="minorHAnsi"/>
          <w:sz w:val="22"/>
          <w:szCs w:val="22"/>
        </w:rPr>
        <w:t>as questions have been received on the classification of investments as “investment subsidiaries”</w:t>
      </w:r>
      <w:r w:rsidR="00614756" w:rsidRPr="001006DA">
        <w:rPr>
          <w:rFonts w:asciiTheme="minorHAnsi" w:hAnsiTheme="minorHAnsi" w:cstheme="minorHAnsi"/>
          <w:sz w:val="22"/>
          <w:szCs w:val="22"/>
        </w:rPr>
        <w:t xml:space="preserve"> in schedule D-6-1: </w:t>
      </w:r>
      <w:r w:rsidR="00537477" w:rsidRPr="001006DA">
        <w:rPr>
          <w:rFonts w:asciiTheme="minorHAnsi" w:hAnsiTheme="minorHAnsi" w:cstheme="minorHAnsi"/>
          <w:sz w:val="22"/>
          <w:szCs w:val="22"/>
        </w:rPr>
        <w:t xml:space="preserve">Valuation of Shares of Subsidiary, Controlled or Affiliated Companies and in the </w:t>
      </w:r>
      <w:r w:rsidR="001A0084" w:rsidRPr="001006DA">
        <w:rPr>
          <w:rFonts w:asciiTheme="minorHAnsi" w:hAnsiTheme="minorHAnsi" w:cstheme="minorHAnsi"/>
          <w:sz w:val="22"/>
          <w:szCs w:val="22"/>
        </w:rPr>
        <w:t xml:space="preserve">Life </w:t>
      </w:r>
      <w:r w:rsidR="00537477" w:rsidRPr="001006DA">
        <w:rPr>
          <w:rFonts w:asciiTheme="minorHAnsi" w:hAnsiTheme="minorHAnsi" w:cstheme="minorHAnsi"/>
          <w:sz w:val="22"/>
          <w:szCs w:val="22"/>
        </w:rPr>
        <w:t>RBC formula</w:t>
      </w:r>
      <w:r w:rsidR="00A07C10" w:rsidRPr="001006DA">
        <w:rPr>
          <w:rFonts w:asciiTheme="minorHAnsi" w:hAnsiTheme="minorHAnsi" w:cstheme="minorHAnsi"/>
          <w:sz w:val="22"/>
          <w:szCs w:val="22"/>
        </w:rPr>
        <w:t xml:space="preserve"> on pages LR042, LR043 and LR044. </w:t>
      </w:r>
    </w:p>
    <w:p w14:paraId="4ACD8254" w14:textId="77777777" w:rsidR="00E65758" w:rsidRPr="001006DA" w:rsidRDefault="00E65758" w:rsidP="008F5AFD">
      <w:pPr>
        <w:pStyle w:val="BodyTextIndent"/>
        <w:spacing w:after="0"/>
        <w:ind w:left="0"/>
        <w:jc w:val="both"/>
        <w:rPr>
          <w:rFonts w:asciiTheme="minorHAnsi" w:hAnsiTheme="minorHAnsi" w:cstheme="minorHAnsi"/>
          <w:sz w:val="22"/>
          <w:szCs w:val="22"/>
        </w:rPr>
      </w:pPr>
    </w:p>
    <w:p w14:paraId="2ECBAC4A" w14:textId="0ED65D98" w:rsidR="00A00A8B" w:rsidRPr="001006DA" w:rsidRDefault="00A00A8B" w:rsidP="00A00A8B">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 xml:space="preserve">For background, the concept of an investment subsidiary was reflected in </w:t>
      </w:r>
      <w:r w:rsidRPr="001006DA">
        <w:rPr>
          <w:rFonts w:asciiTheme="minorHAnsi" w:hAnsiTheme="minorHAnsi" w:cstheme="minorHAnsi"/>
          <w:i/>
          <w:iCs/>
          <w:sz w:val="22"/>
          <w:szCs w:val="22"/>
        </w:rPr>
        <w:t>SSAP No. 46—Investments in Subsidiary, Controlled and Affiliated Entities</w:t>
      </w:r>
      <w:r w:rsidRPr="001006DA">
        <w:rPr>
          <w:rFonts w:asciiTheme="minorHAnsi" w:hAnsiTheme="minorHAnsi" w:cstheme="minorHAnsi"/>
          <w:sz w:val="22"/>
          <w:szCs w:val="22"/>
        </w:rPr>
        <w:t xml:space="preserve"> as “investments in noninsurance </w:t>
      </w:r>
      <w:r w:rsidR="00F6022B" w:rsidRPr="001006DA">
        <w:rPr>
          <w:rFonts w:asciiTheme="minorHAnsi" w:hAnsiTheme="minorHAnsi" w:cstheme="minorHAnsi"/>
          <w:sz w:val="22"/>
          <w:szCs w:val="22"/>
        </w:rPr>
        <w:t>subsidiary, controlled or affiliated (</w:t>
      </w:r>
      <w:r w:rsidRPr="001006DA">
        <w:rPr>
          <w:rFonts w:asciiTheme="minorHAnsi" w:hAnsiTheme="minorHAnsi" w:cstheme="minorHAnsi"/>
          <w:sz w:val="22"/>
          <w:szCs w:val="22"/>
        </w:rPr>
        <w:t>SCA</w:t>
      </w:r>
      <w:r w:rsidR="00F6022B" w:rsidRPr="001006DA">
        <w:rPr>
          <w:rFonts w:asciiTheme="minorHAnsi" w:hAnsiTheme="minorHAnsi" w:cstheme="minorHAnsi"/>
          <w:sz w:val="22"/>
          <w:szCs w:val="22"/>
        </w:rPr>
        <w:t>)</w:t>
      </w:r>
      <w:r w:rsidRPr="001006DA">
        <w:rPr>
          <w:rFonts w:asciiTheme="minorHAnsi" w:hAnsiTheme="minorHAnsi" w:cstheme="minorHAnsi"/>
          <w:sz w:val="22"/>
          <w:szCs w:val="22"/>
        </w:rPr>
        <w:t xml:space="preserve"> entities that have no significant ongoing operations other than to hold assets that are primarily for the direct or indirect benefit or use of the reporting entity or its affiliates.” For these SCAs, the guidance in SSAP No. 46 required an equity measurement method adjusted to the statutory basis of accounting. With this adjustment to the statutory basis of accounting, the measurement of the SCA under SSAP No. 46 was intended to be consistent to the accumulated measurement of the underlying assets if they had been held directly. SSAP No. 46 was superseded by SSAP No. 88 as of Jan. 1, 2005, and the concept of an “investment subsidiary” (or a subsidiary designed to hold assets for the entity) was eliminated from statutory accounting guidance. </w:t>
      </w:r>
      <w:r w:rsidR="009F3C0E" w:rsidRPr="009F3C0E">
        <w:rPr>
          <w:rFonts w:asciiTheme="minorHAnsi" w:hAnsiTheme="minorHAnsi" w:cstheme="minorHAnsi"/>
          <w:sz w:val="22"/>
          <w:szCs w:val="22"/>
        </w:rPr>
        <w:t xml:space="preserve">The investment subsidiary guidance in the annual statement instructions was not deleted when the concept was eliminated from statutory accounting guidance.   This is presumably because of the different charge that RBC applies to such entities if they meet specific criteria. </w:t>
      </w:r>
      <w:r w:rsidR="009F3C0E">
        <w:rPr>
          <w:rFonts w:asciiTheme="minorHAnsi" w:hAnsiTheme="minorHAnsi" w:cstheme="minorHAnsi"/>
          <w:sz w:val="22"/>
          <w:szCs w:val="22"/>
        </w:rPr>
        <w:t xml:space="preserve"> </w:t>
      </w:r>
      <w:r w:rsidRPr="001006DA">
        <w:rPr>
          <w:rFonts w:asciiTheme="minorHAnsi" w:hAnsiTheme="minorHAnsi" w:cstheme="minorHAnsi"/>
          <w:sz w:val="22"/>
          <w:szCs w:val="22"/>
        </w:rPr>
        <w:t xml:space="preserve">SSAP No. 88 was </w:t>
      </w:r>
      <w:r w:rsidR="0011160F">
        <w:rPr>
          <w:rFonts w:asciiTheme="minorHAnsi" w:hAnsiTheme="minorHAnsi" w:cstheme="minorHAnsi"/>
          <w:sz w:val="22"/>
          <w:szCs w:val="22"/>
        </w:rPr>
        <w:t>later</w:t>
      </w:r>
      <w:r w:rsidRPr="001006DA">
        <w:rPr>
          <w:rFonts w:asciiTheme="minorHAnsi" w:hAnsiTheme="minorHAnsi" w:cstheme="minorHAnsi"/>
          <w:sz w:val="22"/>
          <w:szCs w:val="22"/>
        </w:rPr>
        <w:t xml:space="preserve"> superseded by SSAP No. 97 as of Dec. 31, 2007, and is the current authoritative guidance for SCAs. </w:t>
      </w:r>
      <w:proofErr w:type="gramStart"/>
      <w:r w:rsidRPr="001006DA">
        <w:rPr>
          <w:rFonts w:asciiTheme="minorHAnsi" w:hAnsiTheme="minorHAnsi" w:cstheme="minorHAnsi"/>
          <w:sz w:val="22"/>
          <w:szCs w:val="22"/>
        </w:rPr>
        <w:t>Similar to</w:t>
      </w:r>
      <w:proofErr w:type="gramEnd"/>
      <w:r w:rsidRPr="001006DA">
        <w:rPr>
          <w:rFonts w:asciiTheme="minorHAnsi" w:hAnsiTheme="minorHAnsi" w:cstheme="minorHAnsi"/>
          <w:sz w:val="22"/>
          <w:szCs w:val="22"/>
        </w:rPr>
        <w:t xml:space="preserve"> SSAP No. 88, the concept of an “investment subsidiary” (or an SCA designed just to hold assets for the benefit of the reporting entity and its affiliates) is not in SSAP No. 97.</w:t>
      </w:r>
    </w:p>
    <w:p w14:paraId="569D5917" w14:textId="77777777" w:rsidR="00A00A8B" w:rsidRPr="001006DA" w:rsidRDefault="00A00A8B" w:rsidP="00A00A8B">
      <w:pPr>
        <w:pStyle w:val="BodyTextIndent"/>
        <w:spacing w:after="0"/>
        <w:ind w:left="0"/>
        <w:jc w:val="both"/>
        <w:rPr>
          <w:rFonts w:asciiTheme="minorHAnsi" w:hAnsiTheme="minorHAnsi" w:cstheme="minorHAnsi"/>
          <w:sz w:val="22"/>
          <w:szCs w:val="22"/>
        </w:rPr>
      </w:pPr>
    </w:p>
    <w:p w14:paraId="6D6FA8C3" w14:textId="6114433C" w:rsidR="00A00A8B" w:rsidRPr="001006DA" w:rsidRDefault="00A00A8B" w:rsidP="00A00A8B">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Under current guidance in SSAP No. 97, the concept of an SCA that simply holds assets is not reflected. Unless the SCA is an insurance subsidiary or engages in specific transactions on behalf of the entity</w:t>
      </w:r>
      <w:r w:rsidR="006734F3">
        <w:rPr>
          <w:rFonts w:asciiTheme="minorHAnsi" w:hAnsiTheme="minorHAnsi" w:cstheme="minorHAnsi"/>
          <w:sz w:val="22"/>
          <w:szCs w:val="22"/>
        </w:rPr>
        <w:t xml:space="preserve"> or meet</w:t>
      </w:r>
      <w:r w:rsidR="0018552D">
        <w:rPr>
          <w:rFonts w:asciiTheme="minorHAnsi" w:hAnsiTheme="minorHAnsi" w:cstheme="minorHAnsi"/>
          <w:sz w:val="22"/>
          <w:szCs w:val="22"/>
        </w:rPr>
        <w:t>s</w:t>
      </w:r>
      <w:r w:rsidR="006734F3">
        <w:rPr>
          <w:rFonts w:asciiTheme="minorHAnsi" w:hAnsiTheme="minorHAnsi" w:cstheme="minorHAnsi"/>
          <w:sz w:val="22"/>
          <w:szCs w:val="22"/>
        </w:rPr>
        <w:t xml:space="preserve"> the revenue test</w:t>
      </w:r>
      <w:r w:rsidRPr="001006DA">
        <w:rPr>
          <w:rFonts w:asciiTheme="minorHAnsi" w:hAnsiTheme="minorHAnsi" w:cstheme="minorHAnsi"/>
          <w:sz w:val="22"/>
          <w:szCs w:val="22"/>
        </w:rPr>
        <w:t xml:space="preserve">, the SCA will be captured under paragraph 8.b.iii in SSAP No. 97 and reported based on the audited US GAAP equity value. Admittance is permitted if the parameters of the SSAP are met, which includes an </w:t>
      </w:r>
      <w:r w:rsidR="00555A83" w:rsidRPr="001006DA">
        <w:rPr>
          <w:rFonts w:asciiTheme="minorHAnsi" w:hAnsiTheme="minorHAnsi" w:cstheme="minorHAnsi"/>
          <w:sz w:val="22"/>
          <w:szCs w:val="22"/>
        </w:rPr>
        <w:t>audited financial statement</w:t>
      </w:r>
      <w:r w:rsidRPr="001006DA">
        <w:rPr>
          <w:rFonts w:asciiTheme="minorHAnsi" w:hAnsiTheme="minorHAnsi" w:cstheme="minorHAnsi"/>
          <w:sz w:val="22"/>
          <w:szCs w:val="22"/>
        </w:rPr>
        <w:t xml:space="preserve"> supporting the US GAAP equity value. </w:t>
      </w:r>
      <w:r w:rsidR="00F702B0" w:rsidRPr="001006DA">
        <w:rPr>
          <w:rFonts w:asciiTheme="minorHAnsi" w:hAnsiTheme="minorHAnsi" w:cstheme="minorHAnsi"/>
          <w:sz w:val="22"/>
          <w:szCs w:val="22"/>
        </w:rPr>
        <w:t xml:space="preserve">It is noted that the concept of an investment sub is still reflected in </w:t>
      </w:r>
      <w:r w:rsidR="00F702B0" w:rsidRPr="001006DA">
        <w:rPr>
          <w:rFonts w:asciiTheme="minorHAnsi" w:hAnsiTheme="minorHAnsi" w:cstheme="minorHAnsi"/>
          <w:i/>
          <w:iCs/>
          <w:sz w:val="22"/>
          <w:szCs w:val="22"/>
        </w:rPr>
        <w:t>SSAP No. 25</w:t>
      </w:r>
      <w:r w:rsidR="00D64F22" w:rsidRPr="001006DA">
        <w:rPr>
          <w:rFonts w:asciiTheme="minorHAnsi" w:hAnsiTheme="minorHAnsi" w:cstheme="minorHAnsi"/>
          <w:i/>
          <w:iCs/>
          <w:sz w:val="22"/>
          <w:szCs w:val="22"/>
        </w:rPr>
        <w:t>—Affiliates and Other Related Parties</w:t>
      </w:r>
      <w:r w:rsidR="00D64F22" w:rsidRPr="001006DA">
        <w:rPr>
          <w:rFonts w:asciiTheme="minorHAnsi" w:hAnsiTheme="minorHAnsi" w:cstheme="minorHAnsi"/>
          <w:sz w:val="22"/>
          <w:szCs w:val="22"/>
        </w:rPr>
        <w:t xml:space="preserve">. The example of </w:t>
      </w:r>
      <w:r w:rsidR="00257373" w:rsidRPr="001006DA">
        <w:rPr>
          <w:rFonts w:asciiTheme="minorHAnsi" w:hAnsiTheme="minorHAnsi" w:cstheme="minorHAnsi"/>
          <w:sz w:val="22"/>
          <w:szCs w:val="22"/>
        </w:rPr>
        <w:t xml:space="preserve">an entity only holding assets for the benefit of the insurer is an example of a non-economic transaction, where the assets are </w:t>
      </w:r>
      <w:r w:rsidR="00D50481" w:rsidRPr="001006DA">
        <w:rPr>
          <w:rFonts w:asciiTheme="minorHAnsi" w:hAnsiTheme="minorHAnsi" w:cstheme="minorHAnsi"/>
          <w:sz w:val="22"/>
          <w:szCs w:val="22"/>
        </w:rPr>
        <w:t>transferred/recognized at fair value, but any gain</w:t>
      </w:r>
      <w:r w:rsidR="003F22C4" w:rsidRPr="001006DA">
        <w:rPr>
          <w:rFonts w:asciiTheme="minorHAnsi" w:hAnsiTheme="minorHAnsi" w:cstheme="minorHAnsi"/>
          <w:sz w:val="22"/>
          <w:szCs w:val="22"/>
        </w:rPr>
        <w:t xml:space="preserve"> </w:t>
      </w:r>
      <w:r w:rsidR="0062609C" w:rsidRPr="001006DA">
        <w:rPr>
          <w:rFonts w:asciiTheme="minorHAnsi" w:hAnsiTheme="minorHAnsi" w:cstheme="minorHAnsi"/>
          <w:sz w:val="22"/>
          <w:szCs w:val="22"/>
        </w:rPr>
        <w:t>from the transfer</w:t>
      </w:r>
      <w:r w:rsidR="00D50481" w:rsidRPr="001006DA">
        <w:rPr>
          <w:rFonts w:asciiTheme="minorHAnsi" w:hAnsiTheme="minorHAnsi" w:cstheme="minorHAnsi"/>
          <w:sz w:val="22"/>
          <w:szCs w:val="22"/>
        </w:rPr>
        <w:t xml:space="preserve"> is deferred until </w:t>
      </w:r>
      <w:r w:rsidR="003F22C4" w:rsidRPr="001006DA">
        <w:rPr>
          <w:rFonts w:asciiTheme="minorHAnsi" w:hAnsiTheme="minorHAnsi" w:cstheme="minorHAnsi"/>
          <w:sz w:val="22"/>
          <w:szCs w:val="22"/>
        </w:rPr>
        <w:t>permanence</w:t>
      </w:r>
      <w:r w:rsidR="00D50481" w:rsidRPr="001006DA">
        <w:rPr>
          <w:rFonts w:asciiTheme="minorHAnsi" w:hAnsiTheme="minorHAnsi" w:cstheme="minorHAnsi"/>
          <w:sz w:val="22"/>
          <w:szCs w:val="22"/>
        </w:rPr>
        <w:t xml:space="preserve"> can be verified. </w:t>
      </w:r>
    </w:p>
    <w:p w14:paraId="2D5B6A93" w14:textId="77777777" w:rsidR="00E65758" w:rsidRPr="001006DA" w:rsidRDefault="00E65758" w:rsidP="008F5AFD">
      <w:pPr>
        <w:pStyle w:val="BodyTextIndent"/>
        <w:spacing w:after="0"/>
        <w:ind w:left="0"/>
        <w:jc w:val="both"/>
        <w:rPr>
          <w:rFonts w:asciiTheme="minorHAnsi" w:hAnsiTheme="minorHAnsi" w:cstheme="minorHAnsi"/>
          <w:sz w:val="22"/>
          <w:szCs w:val="22"/>
        </w:rPr>
      </w:pPr>
    </w:p>
    <w:p w14:paraId="68C9057A" w14:textId="7B33F21F" w:rsidR="00BB0C8D" w:rsidRPr="001006DA" w:rsidRDefault="00A00A8B"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From questions received and a review of financial statement reporting, t</w:t>
      </w:r>
      <w:r w:rsidR="00BB0C8D" w:rsidRPr="001006DA">
        <w:rPr>
          <w:rFonts w:asciiTheme="minorHAnsi" w:hAnsiTheme="minorHAnsi" w:cstheme="minorHAnsi"/>
          <w:sz w:val="22"/>
          <w:szCs w:val="22"/>
        </w:rPr>
        <w:t xml:space="preserve">he following list identifies </w:t>
      </w:r>
      <w:r w:rsidR="00555A83" w:rsidRPr="001006DA">
        <w:rPr>
          <w:rFonts w:asciiTheme="minorHAnsi" w:hAnsiTheme="minorHAnsi" w:cstheme="minorHAnsi"/>
          <w:sz w:val="22"/>
          <w:szCs w:val="22"/>
        </w:rPr>
        <w:t>issues</w:t>
      </w:r>
      <w:r w:rsidR="00BB0C8D" w:rsidRPr="001006DA">
        <w:rPr>
          <w:rFonts w:asciiTheme="minorHAnsi" w:hAnsiTheme="minorHAnsi" w:cstheme="minorHAnsi"/>
          <w:sz w:val="22"/>
          <w:szCs w:val="22"/>
        </w:rPr>
        <w:t xml:space="preserve">: </w:t>
      </w:r>
    </w:p>
    <w:p w14:paraId="3F6F6CA2" w14:textId="77777777" w:rsidR="00BB0C8D" w:rsidRPr="001006DA" w:rsidRDefault="00BB0C8D" w:rsidP="008F5AFD">
      <w:pPr>
        <w:pStyle w:val="BodyTextIndent"/>
        <w:spacing w:after="0"/>
        <w:ind w:left="0"/>
        <w:jc w:val="both"/>
        <w:rPr>
          <w:rFonts w:asciiTheme="minorHAnsi" w:hAnsiTheme="minorHAnsi" w:cstheme="minorHAnsi"/>
          <w:sz w:val="22"/>
          <w:szCs w:val="22"/>
        </w:rPr>
      </w:pPr>
    </w:p>
    <w:p w14:paraId="536B1F26" w14:textId="24CEFBBB" w:rsidR="00BB0C8D" w:rsidRPr="001006DA" w:rsidRDefault="00DA57EE"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S</w:t>
      </w:r>
      <w:r w:rsidR="00D02ADA" w:rsidRPr="001006DA">
        <w:rPr>
          <w:rFonts w:asciiTheme="minorHAnsi" w:hAnsiTheme="minorHAnsi" w:cstheme="minorHAnsi"/>
          <w:sz w:val="22"/>
          <w:szCs w:val="22"/>
        </w:rPr>
        <w:t xml:space="preserve">ituations have been identified in which companies have reported Schedule BA items (in </w:t>
      </w:r>
      <w:r w:rsidR="000E0B96" w:rsidRPr="001006DA">
        <w:rPr>
          <w:rFonts w:asciiTheme="minorHAnsi" w:hAnsiTheme="minorHAnsi" w:cstheme="minorHAnsi"/>
          <w:sz w:val="22"/>
          <w:szCs w:val="22"/>
        </w:rPr>
        <w:t xml:space="preserve">scope of </w:t>
      </w:r>
      <w:r w:rsidR="00D02ADA" w:rsidRPr="001006DA">
        <w:rPr>
          <w:rFonts w:asciiTheme="minorHAnsi" w:hAnsiTheme="minorHAnsi" w:cstheme="minorHAnsi"/>
          <w:sz w:val="22"/>
          <w:szCs w:val="22"/>
        </w:rPr>
        <w:t xml:space="preserve">SSAP No. 48) as “investment subs” </w:t>
      </w:r>
      <w:r w:rsidRPr="001006DA">
        <w:rPr>
          <w:rFonts w:asciiTheme="minorHAnsi" w:hAnsiTheme="minorHAnsi" w:cstheme="minorHAnsi"/>
          <w:sz w:val="22"/>
          <w:szCs w:val="22"/>
        </w:rPr>
        <w:t xml:space="preserve">for RBC look through </w:t>
      </w:r>
      <w:r w:rsidR="00F45845" w:rsidRPr="001006DA">
        <w:rPr>
          <w:rFonts w:asciiTheme="minorHAnsi" w:hAnsiTheme="minorHAnsi" w:cstheme="minorHAnsi"/>
          <w:sz w:val="22"/>
          <w:szCs w:val="22"/>
        </w:rPr>
        <w:t>although those investments should not be captured</w:t>
      </w:r>
      <w:r w:rsidRPr="001006DA">
        <w:rPr>
          <w:rFonts w:asciiTheme="minorHAnsi" w:hAnsiTheme="minorHAnsi" w:cstheme="minorHAnsi"/>
          <w:sz w:val="22"/>
          <w:szCs w:val="22"/>
        </w:rPr>
        <w:t xml:space="preserve"> within the classification</w:t>
      </w:r>
      <w:r w:rsidR="00F45845" w:rsidRPr="001006DA">
        <w:rPr>
          <w:rFonts w:asciiTheme="minorHAnsi" w:hAnsiTheme="minorHAnsi" w:cstheme="minorHAnsi"/>
          <w:sz w:val="22"/>
          <w:szCs w:val="22"/>
        </w:rPr>
        <w:t xml:space="preserve">. </w:t>
      </w:r>
      <w:r w:rsidR="0067593C" w:rsidRPr="001006DA">
        <w:rPr>
          <w:rFonts w:asciiTheme="minorHAnsi" w:hAnsiTheme="minorHAnsi" w:cstheme="minorHAnsi"/>
          <w:sz w:val="22"/>
          <w:szCs w:val="22"/>
        </w:rPr>
        <w:t xml:space="preserve">The concept for an “investment subsidiary” is for items </w:t>
      </w:r>
      <w:r w:rsidR="00CC28A7" w:rsidRPr="001006DA">
        <w:rPr>
          <w:rFonts w:asciiTheme="minorHAnsi" w:hAnsiTheme="minorHAnsi" w:cstheme="minorHAnsi"/>
          <w:sz w:val="22"/>
          <w:szCs w:val="22"/>
        </w:rPr>
        <w:t>reported as SCAs in scope of SSAP No. 97</w:t>
      </w:r>
      <w:r w:rsidR="00741D5A" w:rsidRPr="001006DA">
        <w:rPr>
          <w:rFonts w:asciiTheme="minorHAnsi" w:hAnsiTheme="minorHAnsi" w:cstheme="minorHAnsi"/>
          <w:sz w:val="22"/>
          <w:szCs w:val="22"/>
        </w:rPr>
        <w:t xml:space="preserve"> with common </w:t>
      </w:r>
      <w:r w:rsidR="00537C7B" w:rsidRPr="001006DA">
        <w:rPr>
          <w:rFonts w:asciiTheme="minorHAnsi" w:hAnsiTheme="minorHAnsi" w:cstheme="minorHAnsi"/>
          <w:sz w:val="22"/>
          <w:szCs w:val="22"/>
        </w:rPr>
        <w:t>and/</w:t>
      </w:r>
      <w:r w:rsidR="00741D5A" w:rsidRPr="001006DA">
        <w:rPr>
          <w:rFonts w:asciiTheme="minorHAnsi" w:hAnsiTheme="minorHAnsi" w:cstheme="minorHAnsi"/>
          <w:sz w:val="22"/>
          <w:szCs w:val="22"/>
        </w:rPr>
        <w:t>or preferred stock ownership</w:t>
      </w:r>
      <w:r w:rsidR="00CC28A7" w:rsidRPr="001006DA">
        <w:rPr>
          <w:rFonts w:asciiTheme="minorHAnsi" w:hAnsiTheme="minorHAnsi" w:cstheme="minorHAnsi"/>
          <w:sz w:val="22"/>
          <w:szCs w:val="22"/>
        </w:rPr>
        <w:t xml:space="preserve">. </w:t>
      </w:r>
    </w:p>
    <w:p w14:paraId="4B83DB51" w14:textId="77777777" w:rsidR="00BB0C8D" w:rsidRPr="001006DA" w:rsidRDefault="00BB0C8D" w:rsidP="00BB0C8D">
      <w:pPr>
        <w:pStyle w:val="BodyTextIndent"/>
        <w:spacing w:after="0"/>
        <w:ind w:left="720"/>
        <w:jc w:val="both"/>
        <w:rPr>
          <w:rFonts w:asciiTheme="minorHAnsi" w:hAnsiTheme="minorHAnsi" w:cstheme="minorHAnsi"/>
          <w:sz w:val="22"/>
          <w:szCs w:val="22"/>
        </w:rPr>
      </w:pPr>
    </w:p>
    <w:p w14:paraId="7C8CA8F4" w14:textId="5544C17B" w:rsidR="00BB0C8D" w:rsidRPr="001006DA" w:rsidRDefault="00107BF7"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Q</w:t>
      </w:r>
      <w:r w:rsidR="00034E91" w:rsidRPr="001006DA">
        <w:rPr>
          <w:rFonts w:asciiTheme="minorHAnsi" w:hAnsiTheme="minorHAnsi" w:cstheme="minorHAnsi"/>
          <w:sz w:val="22"/>
          <w:szCs w:val="22"/>
        </w:rPr>
        <w:t xml:space="preserve">uestions have been raised on whether companies can utilize the concept of an “investment sub” to avoid statutory accounting </w:t>
      </w:r>
      <w:r w:rsidR="008329B2" w:rsidRPr="001006DA">
        <w:rPr>
          <w:rFonts w:asciiTheme="minorHAnsi" w:hAnsiTheme="minorHAnsi" w:cstheme="minorHAnsi"/>
          <w:sz w:val="22"/>
          <w:szCs w:val="22"/>
        </w:rPr>
        <w:t>provisions</w:t>
      </w:r>
      <w:r w:rsidR="00034E91" w:rsidRPr="001006DA">
        <w:rPr>
          <w:rFonts w:asciiTheme="minorHAnsi" w:hAnsiTheme="minorHAnsi" w:cstheme="minorHAnsi"/>
          <w:sz w:val="22"/>
          <w:szCs w:val="22"/>
        </w:rPr>
        <w:t xml:space="preserve"> for </w:t>
      </w:r>
      <w:r w:rsidR="00537C7B" w:rsidRPr="001006DA">
        <w:rPr>
          <w:rFonts w:asciiTheme="minorHAnsi" w:hAnsiTheme="minorHAnsi" w:cstheme="minorHAnsi"/>
          <w:sz w:val="22"/>
          <w:szCs w:val="22"/>
        </w:rPr>
        <w:t>underlying</w:t>
      </w:r>
      <w:r w:rsidR="00034E91" w:rsidRPr="001006DA">
        <w:rPr>
          <w:rFonts w:asciiTheme="minorHAnsi" w:hAnsiTheme="minorHAnsi" w:cstheme="minorHAnsi"/>
          <w:sz w:val="22"/>
          <w:szCs w:val="22"/>
        </w:rPr>
        <w:t xml:space="preserve"> assets </w:t>
      </w:r>
      <w:r w:rsidR="00DA57EE" w:rsidRPr="001006DA">
        <w:rPr>
          <w:rFonts w:asciiTheme="minorHAnsi" w:hAnsiTheme="minorHAnsi" w:cstheme="minorHAnsi"/>
          <w:sz w:val="22"/>
          <w:szCs w:val="22"/>
        </w:rPr>
        <w:t>but</w:t>
      </w:r>
      <w:r w:rsidR="00584F3B" w:rsidRPr="001006DA">
        <w:rPr>
          <w:rFonts w:asciiTheme="minorHAnsi" w:hAnsiTheme="minorHAnsi" w:cstheme="minorHAnsi"/>
          <w:sz w:val="22"/>
          <w:szCs w:val="22"/>
        </w:rPr>
        <w:t xml:space="preserve"> </w:t>
      </w:r>
      <w:r w:rsidR="0032586D" w:rsidRPr="001006DA">
        <w:rPr>
          <w:rFonts w:asciiTheme="minorHAnsi" w:hAnsiTheme="minorHAnsi" w:cstheme="minorHAnsi"/>
          <w:sz w:val="22"/>
          <w:szCs w:val="22"/>
        </w:rPr>
        <w:t>receive</w:t>
      </w:r>
      <w:r w:rsidR="00584F3B" w:rsidRPr="001006DA">
        <w:rPr>
          <w:rFonts w:asciiTheme="minorHAnsi" w:hAnsiTheme="minorHAnsi" w:cstheme="minorHAnsi"/>
          <w:sz w:val="22"/>
          <w:szCs w:val="22"/>
        </w:rPr>
        <w:t xml:space="preserve"> </w:t>
      </w:r>
      <w:r w:rsidR="0032586D" w:rsidRPr="001006DA">
        <w:rPr>
          <w:rFonts w:asciiTheme="minorHAnsi" w:hAnsiTheme="minorHAnsi" w:cstheme="minorHAnsi"/>
          <w:sz w:val="22"/>
          <w:szCs w:val="22"/>
        </w:rPr>
        <w:t xml:space="preserve">favorable </w:t>
      </w:r>
      <w:r w:rsidR="00584F3B" w:rsidRPr="001006DA">
        <w:rPr>
          <w:rFonts w:asciiTheme="minorHAnsi" w:hAnsiTheme="minorHAnsi" w:cstheme="minorHAnsi"/>
          <w:sz w:val="22"/>
          <w:szCs w:val="22"/>
        </w:rPr>
        <w:t xml:space="preserve">RBC impact as if the SSAP </w:t>
      </w:r>
      <w:r w:rsidR="008329B2" w:rsidRPr="001006DA">
        <w:rPr>
          <w:rFonts w:asciiTheme="minorHAnsi" w:hAnsiTheme="minorHAnsi" w:cstheme="minorHAnsi"/>
          <w:sz w:val="22"/>
          <w:szCs w:val="22"/>
        </w:rPr>
        <w:lastRenderedPageBreak/>
        <w:t>criteria</w:t>
      </w:r>
      <w:r w:rsidR="00584F3B" w:rsidRPr="001006DA">
        <w:rPr>
          <w:rFonts w:asciiTheme="minorHAnsi" w:hAnsiTheme="minorHAnsi" w:cstheme="minorHAnsi"/>
          <w:sz w:val="22"/>
          <w:szCs w:val="22"/>
        </w:rPr>
        <w:t xml:space="preserve"> had been</w:t>
      </w:r>
      <w:r w:rsidR="00D60043" w:rsidRPr="001006DA">
        <w:rPr>
          <w:rFonts w:asciiTheme="minorHAnsi" w:hAnsiTheme="minorHAnsi" w:cstheme="minorHAnsi"/>
          <w:sz w:val="22"/>
          <w:szCs w:val="22"/>
        </w:rPr>
        <w:t xml:space="preserve"> met</w:t>
      </w:r>
      <w:r w:rsidR="00034E91" w:rsidRPr="001006DA">
        <w:rPr>
          <w:rFonts w:asciiTheme="minorHAnsi" w:hAnsiTheme="minorHAnsi" w:cstheme="minorHAnsi"/>
          <w:sz w:val="22"/>
          <w:szCs w:val="22"/>
        </w:rPr>
        <w:t xml:space="preserve">. </w:t>
      </w:r>
      <w:r w:rsidR="00741D5A" w:rsidRPr="001006DA">
        <w:rPr>
          <w:rFonts w:asciiTheme="minorHAnsi" w:hAnsiTheme="minorHAnsi" w:cstheme="minorHAnsi"/>
          <w:sz w:val="22"/>
          <w:szCs w:val="22"/>
        </w:rPr>
        <w:t xml:space="preserve">(For example, </w:t>
      </w:r>
      <w:r w:rsidR="002276F9" w:rsidRPr="001006DA">
        <w:rPr>
          <w:rFonts w:asciiTheme="minorHAnsi" w:hAnsiTheme="minorHAnsi" w:cstheme="minorHAnsi"/>
          <w:sz w:val="22"/>
          <w:szCs w:val="22"/>
        </w:rPr>
        <w:t>whether</w:t>
      </w:r>
      <w:r w:rsidR="00741D5A" w:rsidRPr="001006DA">
        <w:rPr>
          <w:rFonts w:asciiTheme="minorHAnsi" w:hAnsiTheme="minorHAnsi" w:cstheme="minorHAnsi"/>
          <w:sz w:val="22"/>
          <w:szCs w:val="22"/>
        </w:rPr>
        <w:t xml:space="preserve"> a company </w:t>
      </w:r>
      <w:r w:rsidR="00C674E2" w:rsidRPr="001006DA">
        <w:rPr>
          <w:rFonts w:asciiTheme="minorHAnsi" w:hAnsiTheme="minorHAnsi" w:cstheme="minorHAnsi"/>
          <w:sz w:val="22"/>
          <w:szCs w:val="22"/>
        </w:rPr>
        <w:t xml:space="preserve">utilize the bond RBC factors for a debt security </w:t>
      </w:r>
      <w:r w:rsidR="00537C7B" w:rsidRPr="001006DA">
        <w:rPr>
          <w:rFonts w:asciiTheme="minorHAnsi" w:hAnsiTheme="minorHAnsi" w:cstheme="minorHAnsi"/>
          <w:sz w:val="22"/>
          <w:szCs w:val="22"/>
        </w:rPr>
        <w:t xml:space="preserve">held within an investment subsidiary </w:t>
      </w:r>
      <w:r w:rsidR="00C674E2" w:rsidRPr="001006DA">
        <w:rPr>
          <w:rFonts w:asciiTheme="minorHAnsi" w:hAnsiTheme="minorHAnsi" w:cstheme="minorHAnsi"/>
          <w:sz w:val="22"/>
          <w:szCs w:val="22"/>
        </w:rPr>
        <w:t xml:space="preserve">without verifying that </w:t>
      </w:r>
      <w:r w:rsidR="00757D38" w:rsidRPr="001006DA">
        <w:rPr>
          <w:rFonts w:asciiTheme="minorHAnsi" w:hAnsiTheme="minorHAnsi" w:cstheme="minorHAnsi"/>
          <w:sz w:val="22"/>
          <w:szCs w:val="22"/>
        </w:rPr>
        <w:t>the debt security would qualify</w:t>
      </w:r>
      <w:r w:rsidR="00C674E2" w:rsidRPr="001006DA">
        <w:rPr>
          <w:rFonts w:asciiTheme="minorHAnsi" w:hAnsiTheme="minorHAnsi" w:cstheme="minorHAnsi"/>
          <w:sz w:val="22"/>
          <w:szCs w:val="22"/>
        </w:rPr>
        <w:t xml:space="preserve"> as a bond under SSAP No. 26 </w:t>
      </w:r>
      <w:r w:rsidR="00D83671" w:rsidRPr="001006DA">
        <w:rPr>
          <w:rFonts w:asciiTheme="minorHAnsi" w:hAnsiTheme="minorHAnsi" w:cstheme="minorHAnsi"/>
          <w:sz w:val="22"/>
          <w:szCs w:val="22"/>
        </w:rPr>
        <w:t xml:space="preserve">or use CRP ratings to determine RBC when the asset may have required an SVO-assigned designation if held directly.) </w:t>
      </w:r>
    </w:p>
    <w:p w14:paraId="3B3A8344" w14:textId="77777777" w:rsidR="00BB0C8D" w:rsidRPr="001006DA" w:rsidRDefault="00BB0C8D" w:rsidP="00BB0C8D">
      <w:pPr>
        <w:pStyle w:val="ListParagraph"/>
        <w:rPr>
          <w:rFonts w:asciiTheme="minorHAnsi" w:hAnsiTheme="minorHAnsi" w:cstheme="minorHAnsi"/>
          <w:sz w:val="22"/>
          <w:szCs w:val="22"/>
        </w:rPr>
      </w:pPr>
    </w:p>
    <w:p w14:paraId="19613659" w14:textId="0562628A" w:rsidR="00584F3B" w:rsidRPr="001006DA" w:rsidRDefault="009C3F2B" w:rsidP="0039433B">
      <w:pPr>
        <w:pStyle w:val="BodyTextIndent"/>
        <w:numPr>
          <w:ilvl w:val="0"/>
          <w:numId w:val="30"/>
        </w:numPr>
        <w:spacing w:after="0"/>
        <w:jc w:val="both"/>
        <w:rPr>
          <w:rFonts w:asciiTheme="minorHAnsi" w:hAnsiTheme="minorHAnsi" w:cstheme="minorBidi"/>
          <w:sz w:val="22"/>
          <w:szCs w:val="22"/>
        </w:rPr>
      </w:pPr>
      <w:r w:rsidRPr="7BC05D00">
        <w:rPr>
          <w:rFonts w:asciiTheme="minorHAnsi" w:hAnsiTheme="minorHAnsi" w:cstheme="minorBidi"/>
          <w:sz w:val="22"/>
          <w:szCs w:val="22"/>
        </w:rPr>
        <w:t>Questions have been received on how companies comply with Life RBC LR044 instruction for Affiliate Type 4 “</w:t>
      </w:r>
      <w:r w:rsidRPr="7BC05D00">
        <w:rPr>
          <w:rFonts w:asciiTheme="minorHAnsi" w:hAnsiTheme="minorHAnsi" w:cstheme="minorBidi"/>
          <w:i/>
          <w:sz w:val="22"/>
          <w:szCs w:val="22"/>
        </w:rPr>
        <w:t xml:space="preserve">The risk-based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 </w:t>
      </w:r>
      <w:r w:rsidRPr="7BC05D00">
        <w:rPr>
          <w:rFonts w:asciiTheme="minorHAnsi" w:hAnsiTheme="minorHAnsi" w:cstheme="minorBidi"/>
          <w:sz w:val="22"/>
          <w:szCs w:val="22"/>
        </w:rPr>
        <w:t xml:space="preserve">Specifically, the measurement method for the SCA pursuant to </w:t>
      </w:r>
      <w:r w:rsidRPr="7BC05D00">
        <w:rPr>
          <w:rFonts w:asciiTheme="minorHAnsi" w:hAnsiTheme="minorHAnsi" w:cstheme="minorBidi"/>
          <w:i/>
          <w:sz w:val="22"/>
          <w:szCs w:val="22"/>
        </w:rPr>
        <w:t>SSAP No. 97—Investments in Subsidiary, Controlled and Affiliated Entities</w:t>
      </w:r>
      <w:r w:rsidRPr="7BC05D00">
        <w:rPr>
          <w:rFonts w:asciiTheme="minorHAnsi" w:hAnsiTheme="minorHAnsi" w:cstheme="minorBidi"/>
          <w:sz w:val="22"/>
          <w:szCs w:val="22"/>
        </w:rPr>
        <w:t xml:space="preserve"> (audited U.S. GAAP equity) would not be consistent with the measurement of the assets if the assets were held directly (statutory basis). Questions arise whether the underlying assets within the investment subsidiary are converted to statutory basis of accounting prior to computation of RBC charge. In addition, there were questions as to how the RBC after covariance </w:t>
      </w:r>
      <w:r w:rsidR="32E222F6" w:rsidRPr="7BC05D00">
        <w:rPr>
          <w:rFonts w:asciiTheme="minorHAnsi" w:hAnsiTheme="minorHAnsi" w:cstheme="minorBidi"/>
          <w:sz w:val="22"/>
          <w:szCs w:val="22"/>
        </w:rPr>
        <w:t xml:space="preserve">for the underlying assets owned </w:t>
      </w:r>
      <w:r w:rsidRPr="7BC05D00">
        <w:rPr>
          <w:rFonts w:asciiTheme="minorHAnsi" w:hAnsiTheme="minorHAnsi" w:cstheme="minorBidi"/>
          <w:sz w:val="22"/>
          <w:szCs w:val="22"/>
        </w:rPr>
        <w:t>is calculated for investment subsidiaries.</w:t>
      </w:r>
      <w:r w:rsidR="003E45FB" w:rsidRPr="7BC05D00">
        <w:rPr>
          <w:rFonts w:asciiTheme="minorHAnsi" w:hAnsiTheme="minorHAnsi" w:cstheme="minorBidi"/>
          <w:sz w:val="22"/>
          <w:szCs w:val="22"/>
        </w:rPr>
        <w:t xml:space="preserve"> </w:t>
      </w:r>
    </w:p>
    <w:p w14:paraId="1E219FA2" w14:textId="77777777" w:rsidR="00BB0C8D" w:rsidRPr="001006DA" w:rsidRDefault="00BB0C8D" w:rsidP="00BB0C8D">
      <w:pPr>
        <w:pStyle w:val="ListParagraph"/>
        <w:rPr>
          <w:rFonts w:asciiTheme="minorHAnsi" w:hAnsiTheme="minorHAnsi" w:cstheme="minorHAnsi"/>
          <w:sz w:val="22"/>
          <w:szCs w:val="22"/>
        </w:rPr>
      </w:pPr>
    </w:p>
    <w:p w14:paraId="31C2D3C6" w14:textId="21572C6B" w:rsidR="009E33F0" w:rsidRPr="001006DA" w:rsidRDefault="009E33F0" w:rsidP="009E33F0">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 xml:space="preserve">According to Annual Statement instructions, investment subsidiaries also need to apply </w:t>
      </w:r>
      <w:r w:rsidR="00FA2D6D" w:rsidRPr="001006DA">
        <w:rPr>
          <w:rFonts w:asciiTheme="minorHAnsi" w:hAnsiTheme="minorHAnsi" w:cstheme="minorHAnsi"/>
          <w:sz w:val="22"/>
          <w:szCs w:val="22"/>
        </w:rPr>
        <w:t xml:space="preserve">a </w:t>
      </w:r>
      <w:r w:rsidRPr="001006DA">
        <w:rPr>
          <w:rFonts w:asciiTheme="minorHAnsi" w:hAnsiTheme="minorHAnsi" w:cstheme="minorHAnsi"/>
          <w:sz w:val="22"/>
          <w:szCs w:val="22"/>
        </w:rPr>
        <w:t xml:space="preserve">“look-through” approach in Asset Valuation Reserve (AVR) calculation. However, diversity in practice has been observed and for companies that utilize </w:t>
      </w:r>
      <w:r w:rsidR="000E4FF4" w:rsidRPr="001006DA">
        <w:rPr>
          <w:rFonts w:asciiTheme="minorHAnsi" w:hAnsiTheme="minorHAnsi" w:cstheme="minorHAnsi"/>
          <w:sz w:val="22"/>
          <w:szCs w:val="22"/>
        </w:rPr>
        <w:t xml:space="preserve">Lines </w:t>
      </w:r>
      <w:r w:rsidRPr="001006DA">
        <w:rPr>
          <w:rFonts w:asciiTheme="minorHAnsi" w:hAnsiTheme="minorHAnsi" w:cstheme="minorHAnsi"/>
          <w:sz w:val="22"/>
          <w:szCs w:val="22"/>
        </w:rPr>
        <w:t>5 – 14 of the AVR Equity and Other Invested Asset Component table to calculate AVR, the computation is not transparent.</w:t>
      </w:r>
    </w:p>
    <w:p w14:paraId="44A9EF59" w14:textId="77777777" w:rsidR="009E33F0" w:rsidRPr="001006DA" w:rsidRDefault="009E33F0" w:rsidP="009E33F0">
      <w:pPr>
        <w:pStyle w:val="ListParagraph"/>
        <w:rPr>
          <w:rFonts w:asciiTheme="minorHAnsi" w:hAnsiTheme="minorHAnsi" w:cstheme="minorHAnsi"/>
          <w:sz w:val="22"/>
          <w:szCs w:val="22"/>
        </w:rPr>
      </w:pPr>
    </w:p>
    <w:p w14:paraId="645B503A" w14:textId="44A31325" w:rsidR="00BB0C8D" w:rsidRPr="001006DA" w:rsidRDefault="00BB0C8D"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Questions have been raised on the current annual statement instructions for D-6-1</w:t>
      </w:r>
      <w:r w:rsidR="000F0D33" w:rsidRPr="001006DA">
        <w:rPr>
          <w:rFonts w:asciiTheme="minorHAnsi" w:hAnsiTheme="minorHAnsi" w:cstheme="minorHAnsi"/>
          <w:sz w:val="22"/>
          <w:szCs w:val="22"/>
        </w:rPr>
        <w:t xml:space="preserve"> regarding the “i</w:t>
      </w:r>
      <w:r w:rsidR="00EC0040" w:rsidRPr="001006DA">
        <w:rPr>
          <w:rFonts w:asciiTheme="minorHAnsi" w:hAnsiTheme="minorHAnsi" w:cstheme="minorHAnsi"/>
          <w:sz w:val="22"/>
          <w:szCs w:val="22"/>
        </w:rPr>
        <w:t xml:space="preserve">mputed value on a statutory basis” </w:t>
      </w:r>
      <w:r w:rsidR="001E07EC" w:rsidRPr="001006DA">
        <w:rPr>
          <w:rFonts w:asciiTheme="minorHAnsi" w:hAnsiTheme="minorHAnsi" w:cstheme="minorHAnsi"/>
          <w:sz w:val="22"/>
          <w:szCs w:val="22"/>
        </w:rPr>
        <w:t xml:space="preserve">and the direction for nonadmittance </w:t>
      </w:r>
      <w:r w:rsidR="00220B7A" w:rsidRPr="001006DA">
        <w:rPr>
          <w:rFonts w:asciiTheme="minorHAnsi" w:hAnsiTheme="minorHAnsi" w:cstheme="minorHAnsi"/>
          <w:sz w:val="22"/>
          <w:szCs w:val="22"/>
        </w:rPr>
        <w:t xml:space="preserve">of the excess </w:t>
      </w:r>
      <w:r w:rsidR="001E07EC" w:rsidRPr="001006DA">
        <w:rPr>
          <w:rFonts w:asciiTheme="minorHAnsi" w:hAnsiTheme="minorHAnsi" w:cstheme="minorHAnsi"/>
          <w:sz w:val="22"/>
          <w:szCs w:val="22"/>
        </w:rPr>
        <w:t xml:space="preserve">or reclassification </w:t>
      </w:r>
      <w:r w:rsidR="004367FB" w:rsidRPr="001006DA">
        <w:rPr>
          <w:rFonts w:asciiTheme="minorHAnsi" w:hAnsiTheme="minorHAnsi" w:cstheme="minorHAnsi"/>
          <w:sz w:val="22"/>
          <w:szCs w:val="22"/>
        </w:rPr>
        <w:t>in the “all other affiliates” category</w:t>
      </w:r>
      <w:r w:rsidR="00D976D9" w:rsidRPr="001006DA">
        <w:rPr>
          <w:rFonts w:asciiTheme="minorHAnsi" w:hAnsiTheme="minorHAnsi" w:cstheme="minorHAnsi"/>
          <w:sz w:val="22"/>
          <w:szCs w:val="22"/>
        </w:rPr>
        <w:t xml:space="preserve">. Schedule D-6-1 does not </w:t>
      </w:r>
      <w:r w:rsidR="00DC344A" w:rsidRPr="001006DA">
        <w:rPr>
          <w:rFonts w:asciiTheme="minorHAnsi" w:hAnsiTheme="minorHAnsi" w:cstheme="minorHAnsi"/>
          <w:sz w:val="22"/>
          <w:szCs w:val="22"/>
        </w:rPr>
        <w:t xml:space="preserve">determine </w:t>
      </w:r>
      <w:r w:rsidR="00D976D9" w:rsidRPr="001006DA">
        <w:rPr>
          <w:rFonts w:asciiTheme="minorHAnsi" w:hAnsiTheme="minorHAnsi" w:cstheme="minorHAnsi"/>
          <w:sz w:val="22"/>
          <w:szCs w:val="22"/>
        </w:rPr>
        <w:t>the amount reported on balance sheet</w:t>
      </w:r>
      <w:r w:rsidR="00B51A43" w:rsidRPr="001006DA">
        <w:rPr>
          <w:rFonts w:asciiTheme="minorHAnsi" w:hAnsiTheme="minorHAnsi" w:cstheme="minorHAnsi"/>
          <w:sz w:val="22"/>
          <w:szCs w:val="22"/>
        </w:rPr>
        <w:t xml:space="preserve">, as that amount is pulled from </w:t>
      </w:r>
      <w:r w:rsidR="00070714" w:rsidRPr="001006DA">
        <w:rPr>
          <w:rFonts w:asciiTheme="minorHAnsi" w:hAnsiTheme="minorHAnsi" w:cstheme="minorHAnsi"/>
          <w:i/>
          <w:iCs/>
          <w:sz w:val="22"/>
          <w:szCs w:val="22"/>
        </w:rPr>
        <w:t xml:space="preserve">Schedule </w:t>
      </w:r>
      <w:r w:rsidR="00B51A43" w:rsidRPr="001006DA">
        <w:rPr>
          <w:rFonts w:asciiTheme="minorHAnsi" w:hAnsiTheme="minorHAnsi" w:cstheme="minorHAnsi"/>
          <w:i/>
          <w:iCs/>
          <w:sz w:val="22"/>
          <w:szCs w:val="22"/>
        </w:rPr>
        <w:t>D-2-2</w:t>
      </w:r>
      <w:r w:rsidR="00CD0821" w:rsidRPr="001006DA">
        <w:rPr>
          <w:rFonts w:asciiTheme="minorHAnsi" w:hAnsiTheme="minorHAnsi" w:cstheme="minorHAnsi"/>
          <w:i/>
          <w:iCs/>
          <w:sz w:val="22"/>
          <w:szCs w:val="22"/>
        </w:rPr>
        <w:t>, Common Stocks</w:t>
      </w:r>
      <w:r w:rsidR="00B51A43" w:rsidRPr="001006DA">
        <w:rPr>
          <w:rFonts w:asciiTheme="minorHAnsi" w:hAnsiTheme="minorHAnsi" w:cstheme="minorHAnsi"/>
          <w:sz w:val="22"/>
          <w:szCs w:val="22"/>
        </w:rPr>
        <w:t xml:space="preserve">. Further, the A/S instructions </w:t>
      </w:r>
      <w:r w:rsidR="004426E1" w:rsidRPr="001006DA">
        <w:rPr>
          <w:rFonts w:asciiTheme="minorHAnsi" w:hAnsiTheme="minorHAnsi" w:cstheme="minorHAnsi"/>
          <w:sz w:val="22"/>
          <w:szCs w:val="22"/>
        </w:rPr>
        <w:t xml:space="preserve">for D-6-1 </w:t>
      </w:r>
      <w:r w:rsidR="00B51A43" w:rsidRPr="001006DA">
        <w:rPr>
          <w:rFonts w:asciiTheme="minorHAnsi" w:hAnsiTheme="minorHAnsi" w:cstheme="minorHAnsi"/>
          <w:sz w:val="22"/>
          <w:szCs w:val="22"/>
        </w:rPr>
        <w:t>would not override the SSAP guidance that prescribes the measurement and admittance requirement</w:t>
      </w:r>
      <w:r w:rsidR="00BA0557" w:rsidRPr="001006DA">
        <w:rPr>
          <w:rFonts w:asciiTheme="minorHAnsi" w:hAnsiTheme="minorHAnsi" w:cstheme="minorHAnsi"/>
          <w:sz w:val="22"/>
          <w:szCs w:val="22"/>
        </w:rPr>
        <w:t xml:space="preserve"> as that is governed by SSAP No. 97</w:t>
      </w:r>
      <w:r w:rsidR="00420749" w:rsidRPr="001006DA">
        <w:rPr>
          <w:rFonts w:asciiTheme="minorHAnsi" w:hAnsiTheme="minorHAnsi" w:cstheme="minorHAnsi"/>
          <w:sz w:val="22"/>
          <w:szCs w:val="22"/>
        </w:rPr>
        <w:t>, which is higher in the statutory hierarchy</w:t>
      </w:r>
      <w:r w:rsidR="00B51A43" w:rsidRPr="001006DA">
        <w:rPr>
          <w:rFonts w:asciiTheme="minorHAnsi" w:hAnsiTheme="minorHAnsi" w:cstheme="minorHAnsi"/>
          <w:sz w:val="22"/>
          <w:szCs w:val="22"/>
        </w:rPr>
        <w:t>.</w:t>
      </w:r>
      <w:r w:rsidR="00784546" w:rsidRPr="001006DA">
        <w:rPr>
          <w:rFonts w:asciiTheme="minorHAnsi" w:hAnsiTheme="minorHAnsi" w:cstheme="minorHAnsi"/>
          <w:sz w:val="22"/>
          <w:szCs w:val="22"/>
        </w:rPr>
        <w:t xml:space="preserve"> These A/S instructions </w:t>
      </w:r>
      <w:r w:rsidR="00234CE2" w:rsidRPr="001006DA">
        <w:rPr>
          <w:rFonts w:asciiTheme="minorHAnsi" w:hAnsiTheme="minorHAnsi" w:cstheme="minorHAnsi"/>
          <w:sz w:val="22"/>
          <w:szCs w:val="22"/>
        </w:rPr>
        <w:t xml:space="preserve">regarding the “imputed statutory value” </w:t>
      </w:r>
      <w:r w:rsidR="00EB495A" w:rsidRPr="001006DA">
        <w:rPr>
          <w:rFonts w:asciiTheme="minorHAnsi" w:hAnsiTheme="minorHAnsi" w:cstheme="minorHAnsi"/>
          <w:sz w:val="22"/>
          <w:szCs w:val="22"/>
        </w:rPr>
        <w:t>appear to come from historical RBC guidance</w:t>
      </w:r>
      <w:r w:rsidR="00BF7766" w:rsidRPr="001006DA">
        <w:rPr>
          <w:rFonts w:asciiTheme="minorHAnsi" w:hAnsiTheme="minorHAnsi" w:cstheme="minorHAnsi"/>
          <w:sz w:val="22"/>
          <w:szCs w:val="22"/>
        </w:rPr>
        <w:t xml:space="preserve">, and it is assumed that the calculation of the “imputed statutory value” </w:t>
      </w:r>
      <w:r w:rsidR="00D35CF7" w:rsidRPr="001006DA">
        <w:rPr>
          <w:rFonts w:asciiTheme="minorHAnsi" w:hAnsiTheme="minorHAnsi" w:cstheme="minorHAnsi"/>
          <w:sz w:val="22"/>
          <w:szCs w:val="22"/>
        </w:rPr>
        <w:t>was</w:t>
      </w:r>
      <w:r w:rsidR="00BF7766" w:rsidRPr="001006DA">
        <w:rPr>
          <w:rFonts w:asciiTheme="minorHAnsi" w:hAnsiTheme="minorHAnsi" w:cstheme="minorHAnsi"/>
          <w:sz w:val="22"/>
          <w:szCs w:val="22"/>
        </w:rPr>
        <w:t xml:space="preserve"> intended to be a pre-requisite for </w:t>
      </w:r>
      <w:r w:rsidR="00FE1FA2" w:rsidRPr="001006DA">
        <w:rPr>
          <w:rFonts w:asciiTheme="minorHAnsi" w:hAnsiTheme="minorHAnsi" w:cstheme="minorHAnsi"/>
          <w:sz w:val="22"/>
          <w:szCs w:val="22"/>
        </w:rPr>
        <w:t>classifying as an investment sub</w:t>
      </w:r>
      <w:r w:rsidR="00BF7766" w:rsidRPr="001006DA">
        <w:rPr>
          <w:rFonts w:asciiTheme="minorHAnsi" w:hAnsiTheme="minorHAnsi" w:cstheme="minorHAnsi"/>
          <w:sz w:val="22"/>
          <w:szCs w:val="22"/>
        </w:rPr>
        <w:t xml:space="preserve">. However, </w:t>
      </w:r>
      <w:r w:rsidR="003B0B8A" w:rsidRPr="001006DA">
        <w:rPr>
          <w:rFonts w:asciiTheme="minorHAnsi" w:hAnsiTheme="minorHAnsi" w:cstheme="minorHAnsi"/>
          <w:sz w:val="22"/>
          <w:szCs w:val="22"/>
        </w:rPr>
        <w:t>as the A/S guidance does not override SSAP</w:t>
      </w:r>
      <w:r w:rsidR="0044355C" w:rsidRPr="001006DA">
        <w:rPr>
          <w:rFonts w:asciiTheme="minorHAnsi" w:hAnsiTheme="minorHAnsi" w:cstheme="minorHAnsi"/>
          <w:sz w:val="22"/>
          <w:szCs w:val="22"/>
        </w:rPr>
        <w:t xml:space="preserve">, and </w:t>
      </w:r>
      <w:r w:rsidR="00390D0B" w:rsidRPr="001006DA">
        <w:rPr>
          <w:rFonts w:asciiTheme="minorHAnsi" w:hAnsiTheme="minorHAnsi" w:cstheme="minorHAnsi"/>
          <w:sz w:val="22"/>
          <w:szCs w:val="22"/>
        </w:rPr>
        <w:t xml:space="preserve">what is captured </w:t>
      </w:r>
      <w:r w:rsidR="0044355C" w:rsidRPr="001006DA">
        <w:rPr>
          <w:rFonts w:asciiTheme="minorHAnsi" w:hAnsiTheme="minorHAnsi" w:cstheme="minorHAnsi"/>
          <w:sz w:val="22"/>
          <w:szCs w:val="22"/>
        </w:rPr>
        <w:t>would seemingly create a disconnect from what is reported on balance sheet,</w:t>
      </w:r>
      <w:r w:rsidR="00FE1FA2" w:rsidRPr="001006DA">
        <w:rPr>
          <w:rFonts w:asciiTheme="minorHAnsi" w:hAnsiTheme="minorHAnsi" w:cstheme="minorHAnsi"/>
          <w:sz w:val="22"/>
          <w:szCs w:val="22"/>
        </w:rPr>
        <w:t xml:space="preserve"> it seems to be causing confusion on application, as companies are not consistently reporting “investment subsidiaries” throughout the schedule, AVR and the RBC formula. </w:t>
      </w:r>
    </w:p>
    <w:p w14:paraId="36FB499E" w14:textId="77777777" w:rsidR="00125A22" w:rsidRPr="001006DA" w:rsidRDefault="00125A22" w:rsidP="00125A22">
      <w:pPr>
        <w:pStyle w:val="ListParagraph"/>
        <w:rPr>
          <w:rFonts w:asciiTheme="minorHAnsi" w:hAnsiTheme="minorHAnsi" w:cstheme="minorHAnsi"/>
          <w:sz w:val="22"/>
          <w:szCs w:val="22"/>
        </w:rPr>
      </w:pPr>
    </w:p>
    <w:p w14:paraId="2BA368E1" w14:textId="55F7379A" w:rsidR="00125A22" w:rsidRPr="001006DA" w:rsidRDefault="00125A22"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From a review of the financial statements</w:t>
      </w:r>
      <w:r w:rsidR="00550EEA" w:rsidRPr="001006DA">
        <w:rPr>
          <w:rFonts w:asciiTheme="minorHAnsi" w:hAnsiTheme="minorHAnsi" w:cstheme="minorHAnsi"/>
          <w:sz w:val="22"/>
          <w:szCs w:val="22"/>
        </w:rPr>
        <w:t>, the amounts reported</w:t>
      </w:r>
      <w:r w:rsidR="006F19CE" w:rsidRPr="001006DA">
        <w:rPr>
          <w:rFonts w:asciiTheme="minorHAnsi" w:hAnsiTheme="minorHAnsi" w:cstheme="minorHAnsi"/>
          <w:sz w:val="22"/>
          <w:szCs w:val="22"/>
        </w:rPr>
        <w:t xml:space="preserve"> for “investment subsidiaries”</w:t>
      </w:r>
      <w:r w:rsidR="00550EEA" w:rsidRPr="001006DA">
        <w:rPr>
          <w:rFonts w:asciiTheme="minorHAnsi" w:hAnsiTheme="minorHAnsi" w:cstheme="minorHAnsi"/>
          <w:sz w:val="22"/>
          <w:szCs w:val="22"/>
        </w:rPr>
        <w:t xml:space="preserve"> vary between D-6-1, AVR and RBC. </w:t>
      </w:r>
      <w:r w:rsidR="003E5DF6" w:rsidRPr="001006DA">
        <w:rPr>
          <w:rFonts w:asciiTheme="minorHAnsi" w:hAnsiTheme="minorHAnsi" w:cstheme="minorHAnsi"/>
          <w:sz w:val="22"/>
          <w:szCs w:val="22"/>
        </w:rPr>
        <w:t>From the 2023 filing, t</w:t>
      </w:r>
      <w:r w:rsidR="003E7945" w:rsidRPr="001006DA">
        <w:rPr>
          <w:rFonts w:asciiTheme="minorHAnsi" w:hAnsiTheme="minorHAnsi" w:cstheme="minorHAnsi"/>
          <w:sz w:val="22"/>
          <w:szCs w:val="22"/>
        </w:rPr>
        <w:t xml:space="preserve">he amount reported in the RBC formula (which allows company RBC calculation based on the underlying assets) is significantly greater than the amount reported on D-6-1 and </w:t>
      </w:r>
      <w:r w:rsidR="00B312B0" w:rsidRPr="001006DA">
        <w:rPr>
          <w:rFonts w:asciiTheme="minorHAnsi" w:hAnsiTheme="minorHAnsi" w:cstheme="minorHAnsi"/>
          <w:sz w:val="22"/>
          <w:szCs w:val="22"/>
        </w:rPr>
        <w:t xml:space="preserve">what is reported </w:t>
      </w:r>
      <w:r w:rsidR="003E7945" w:rsidRPr="001006DA">
        <w:rPr>
          <w:rFonts w:asciiTheme="minorHAnsi" w:hAnsiTheme="minorHAnsi" w:cstheme="minorHAnsi"/>
          <w:sz w:val="22"/>
          <w:szCs w:val="22"/>
        </w:rPr>
        <w:t xml:space="preserve">through </w:t>
      </w:r>
      <w:r w:rsidR="00B312B0" w:rsidRPr="001006DA">
        <w:rPr>
          <w:rFonts w:asciiTheme="minorHAnsi" w:hAnsiTheme="minorHAnsi" w:cstheme="minorHAnsi"/>
          <w:sz w:val="22"/>
          <w:szCs w:val="22"/>
        </w:rPr>
        <w:t xml:space="preserve">the </w:t>
      </w:r>
      <w:r w:rsidR="003E7945" w:rsidRPr="001006DA">
        <w:rPr>
          <w:rFonts w:asciiTheme="minorHAnsi" w:hAnsiTheme="minorHAnsi" w:cstheme="minorHAnsi"/>
          <w:sz w:val="22"/>
          <w:szCs w:val="22"/>
        </w:rPr>
        <w:t xml:space="preserve">equity component of AVR. </w:t>
      </w:r>
    </w:p>
    <w:p w14:paraId="4F5AC24E" w14:textId="77777777" w:rsidR="00584F3B" w:rsidRPr="001006DA" w:rsidRDefault="00584F3B" w:rsidP="008F5AFD">
      <w:pPr>
        <w:pStyle w:val="BodyTextIndent"/>
        <w:spacing w:after="0"/>
        <w:ind w:left="0"/>
        <w:jc w:val="both"/>
        <w:rPr>
          <w:rFonts w:asciiTheme="minorHAnsi" w:hAnsiTheme="minorHAnsi" w:cstheme="minorHAnsi"/>
          <w:sz w:val="22"/>
          <w:szCs w:val="22"/>
        </w:rPr>
      </w:pPr>
    </w:p>
    <w:p w14:paraId="6959054E" w14:textId="28220332" w:rsidR="002909F0" w:rsidRPr="001006DA" w:rsidRDefault="002909F0"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 xml:space="preserve">The RBC background </w:t>
      </w:r>
      <w:r w:rsidR="00445A43" w:rsidRPr="001006DA">
        <w:rPr>
          <w:rFonts w:asciiTheme="minorHAnsi" w:hAnsiTheme="minorHAnsi" w:cstheme="minorHAnsi"/>
          <w:sz w:val="22"/>
          <w:szCs w:val="22"/>
        </w:rPr>
        <w:t>was noted</w:t>
      </w:r>
      <w:r w:rsidRPr="001006DA">
        <w:rPr>
          <w:rFonts w:asciiTheme="minorHAnsi" w:hAnsiTheme="minorHAnsi" w:cstheme="minorHAnsi"/>
          <w:sz w:val="22"/>
          <w:szCs w:val="22"/>
        </w:rPr>
        <w:t xml:space="preserve"> </w:t>
      </w:r>
      <w:r w:rsidR="006D3914" w:rsidRPr="001006DA">
        <w:rPr>
          <w:rFonts w:asciiTheme="minorHAnsi" w:hAnsiTheme="minorHAnsi" w:cstheme="minorHAnsi"/>
          <w:sz w:val="22"/>
          <w:szCs w:val="22"/>
        </w:rPr>
        <w:t xml:space="preserve">from the 1995 “Raising the Safety Net” publication for RBC for P/C Insurance Companies </w:t>
      </w:r>
      <w:r w:rsidRPr="001006DA">
        <w:rPr>
          <w:rFonts w:asciiTheme="minorHAnsi" w:hAnsiTheme="minorHAnsi" w:cstheme="minorHAnsi"/>
          <w:sz w:val="22"/>
          <w:szCs w:val="22"/>
        </w:rPr>
        <w:t xml:space="preserve">is included as follows: </w:t>
      </w:r>
    </w:p>
    <w:p w14:paraId="2CE21FA0" w14:textId="77777777" w:rsidR="001035FF" w:rsidRPr="001006DA" w:rsidRDefault="001035FF" w:rsidP="008F5AFD">
      <w:pPr>
        <w:pStyle w:val="BodyTextIndent"/>
        <w:spacing w:after="0"/>
        <w:ind w:left="0"/>
        <w:jc w:val="both"/>
        <w:rPr>
          <w:rFonts w:asciiTheme="minorHAnsi" w:hAnsiTheme="minorHAnsi" w:cstheme="minorHAnsi"/>
          <w:sz w:val="22"/>
          <w:szCs w:val="22"/>
        </w:rPr>
      </w:pPr>
    </w:p>
    <w:p w14:paraId="0F5E4D50" w14:textId="23227E0F" w:rsidR="001035FF" w:rsidRPr="001006DA" w:rsidRDefault="001035FF" w:rsidP="001035FF">
      <w:pPr>
        <w:pStyle w:val="BodyTextIndent"/>
        <w:ind w:left="720"/>
        <w:jc w:val="both"/>
        <w:rPr>
          <w:rFonts w:asciiTheme="minorHAnsi" w:hAnsiTheme="minorHAnsi" w:cstheme="minorHAnsi"/>
          <w:sz w:val="22"/>
          <w:szCs w:val="22"/>
        </w:rPr>
      </w:pPr>
      <w:r w:rsidRPr="001006DA">
        <w:rPr>
          <w:rFonts w:asciiTheme="minorHAnsi" w:hAnsiTheme="minorHAnsi" w:cstheme="minorHAnsi"/>
          <w:sz w:val="22"/>
          <w:szCs w:val="22"/>
        </w:rPr>
        <w:t xml:space="preserve">The general principle in determining the RBC of … investment affiliates is to do so as if the affiliate were fully consolidated with the insurer. The committee recognizes that there is not necessarily any legal obligation for a parent to assist a subsidiary nor maintain adequate capital in the subsidiary; vice versa, a parent which wishes to remove excess capital from a subsidiary might sometimes face barriers in doing so. Nonetheless, the committee believes that the consolidation approach is the best way to measure the RBC of the parent, particularly when both the parent and the affiliate are going concerns. One </w:t>
      </w:r>
      <w:proofErr w:type="gramStart"/>
      <w:r w:rsidRPr="001006DA">
        <w:rPr>
          <w:rFonts w:asciiTheme="minorHAnsi" w:hAnsiTheme="minorHAnsi" w:cstheme="minorHAnsi"/>
          <w:sz w:val="22"/>
          <w:szCs w:val="22"/>
        </w:rPr>
        <w:t>particular advantage</w:t>
      </w:r>
      <w:proofErr w:type="gramEnd"/>
      <w:r w:rsidRPr="001006DA">
        <w:rPr>
          <w:rFonts w:asciiTheme="minorHAnsi" w:hAnsiTheme="minorHAnsi" w:cstheme="minorHAnsi"/>
          <w:sz w:val="22"/>
          <w:szCs w:val="22"/>
        </w:rPr>
        <w:t xml:space="preserve"> of this approach is that where there is a choice of whether to have ownership of an asset or </w:t>
      </w:r>
      <w:r w:rsidRPr="001006DA">
        <w:rPr>
          <w:rFonts w:asciiTheme="minorHAnsi" w:hAnsiTheme="minorHAnsi" w:cstheme="minorHAnsi"/>
          <w:sz w:val="22"/>
          <w:szCs w:val="22"/>
        </w:rPr>
        <w:lastRenderedPageBreak/>
        <w:t xml:space="preserve">placement of </w:t>
      </w:r>
      <w:proofErr w:type="gramStart"/>
      <w:r w:rsidRPr="001006DA">
        <w:rPr>
          <w:rFonts w:asciiTheme="minorHAnsi" w:hAnsiTheme="minorHAnsi" w:cstheme="minorHAnsi"/>
          <w:sz w:val="22"/>
          <w:szCs w:val="22"/>
        </w:rPr>
        <w:t>particular insurance</w:t>
      </w:r>
      <w:proofErr w:type="gramEnd"/>
      <w:r w:rsidRPr="001006DA">
        <w:rPr>
          <w:rFonts w:asciiTheme="minorHAnsi" w:hAnsiTheme="minorHAnsi" w:cstheme="minorHAnsi"/>
          <w:sz w:val="22"/>
          <w:szCs w:val="22"/>
        </w:rPr>
        <w:t xml:space="preserve"> business in either the parent or the subsidiary, the RBC calculation for the parent remains the same whichever choice is made. The committee believes that this makes the RBC calculation less manipulable with respect to affiliate transactions.</w:t>
      </w:r>
    </w:p>
    <w:p w14:paraId="4F71A8C0" w14:textId="2801B0A0" w:rsidR="009A19D4" w:rsidRPr="001006DA" w:rsidRDefault="009A19D4" w:rsidP="00607252">
      <w:pPr>
        <w:pStyle w:val="BodyTextIndent"/>
        <w:spacing w:after="0"/>
        <w:ind w:left="1440"/>
        <w:jc w:val="both"/>
        <w:rPr>
          <w:rFonts w:asciiTheme="minorHAnsi" w:hAnsiTheme="minorHAnsi" w:cstheme="minorHAnsi"/>
          <w:sz w:val="22"/>
          <w:szCs w:val="22"/>
        </w:rPr>
      </w:pPr>
      <w:r w:rsidRPr="001006DA">
        <w:rPr>
          <w:rFonts w:asciiTheme="minorHAnsi" w:hAnsiTheme="minorHAnsi" w:cstheme="minorHAnsi"/>
          <w:sz w:val="22"/>
          <w:szCs w:val="22"/>
        </w:rPr>
        <w:t>D. Investment Affiliates - Investment affiliates are investment conduits whose</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function it is to hold and invest assets of the insurance company.* Note that money</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management subsidiaries are not investment affiliates for this purpose. The RBC for an</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investment conduit is determined on a consolidated or "see through" basis by applying</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the appropriate asset factors to the assets owned by the affiliate.</w:t>
      </w:r>
    </w:p>
    <w:p w14:paraId="6090D6B5" w14:textId="77777777" w:rsidR="00607252" w:rsidRPr="001006DA" w:rsidRDefault="00607252" w:rsidP="00607252">
      <w:pPr>
        <w:pStyle w:val="BodyTextIndent"/>
        <w:spacing w:after="0"/>
        <w:ind w:left="1440"/>
        <w:jc w:val="both"/>
        <w:rPr>
          <w:rFonts w:asciiTheme="minorHAnsi" w:hAnsiTheme="minorHAnsi" w:cstheme="minorHAnsi"/>
          <w:sz w:val="22"/>
          <w:szCs w:val="22"/>
        </w:rPr>
      </w:pPr>
    </w:p>
    <w:p w14:paraId="56639E4C" w14:textId="77777777" w:rsidR="009A19D4" w:rsidRPr="001006DA" w:rsidRDefault="009A19D4" w:rsidP="00607252">
      <w:pPr>
        <w:pStyle w:val="BodyTextIndent"/>
        <w:spacing w:after="0"/>
        <w:ind w:left="2160"/>
        <w:jc w:val="both"/>
        <w:rPr>
          <w:rFonts w:asciiTheme="minorHAnsi" w:hAnsiTheme="minorHAnsi" w:cstheme="minorHAnsi"/>
          <w:sz w:val="22"/>
          <w:szCs w:val="22"/>
        </w:rPr>
      </w:pPr>
      <w:r w:rsidRPr="001006DA">
        <w:rPr>
          <w:rFonts w:asciiTheme="minorHAnsi" w:hAnsiTheme="minorHAnsi" w:cstheme="minorHAnsi"/>
          <w:sz w:val="22"/>
          <w:szCs w:val="22"/>
        </w:rPr>
        <w:t>* An affiliate qualifies as an investment conduit if the following criteria are met:</w:t>
      </w:r>
    </w:p>
    <w:p w14:paraId="1A76CA9D" w14:textId="77777777" w:rsidR="00E96ED9" w:rsidRPr="001006DA" w:rsidRDefault="00E96ED9" w:rsidP="00607252">
      <w:pPr>
        <w:pStyle w:val="BodyTextIndent"/>
        <w:spacing w:after="0"/>
        <w:ind w:left="2520"/>
        <w:jc w:val="both"/>
        <w:rPr>
          <w:rFonts w:asciiTheme="minorHAnsi" w:hAnsiTheme="minorHAnsi" w:cstheme="minorHAnsi"/>
          <w:sz w:val="22"/>
          <w:szCs w:val="22"/>
        </w:rPr>
      </w:pPr>
    </w:p>
    <w:p w14:paraId="51131F34" w14:textId="4633C38F" w:rsidR="009A19D4" w:rsidRPr="001006DA" w:rsidRDefault="009A19D4" w:rsidP="00607252">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95 percent or more of the affiliate's assets would qualify as admitted assets if</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directly owned by the insurer.</w:t>
      </w:r>
      <w:r w:rsidR="00E96ED9" w:rsidRPr="001006DA">
        <w:rPr>
          <w:rFonts w:asciiTheme="minorHAnsi" w:hAnsiTheme="minorHAnsi" w:cstheme="minorHAnsi"/>
          <w:sz w:val="22"/>
          <w:szCs w:val="22"/>
        </w:rPr>
        <w:t xml:space="preserve"> </w:t>
      </w:r>
    </w:p>
    <w:p w14:paraId="69317F3E" w14:textId="36AB620E" w:rsidR="009A19D4" w:rsidRPr="001006DA" w:rsidRDefault="009A19D4" w:rsidP="00E302B3">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95 percent or more of the affiliate's liabilities are paid-in capital, retained</w:t>
      </w:r>
      <w:r w:rsidR="00607252" w:rsidRPr="001006DA">
        <w:rPr>
          <w:rFonts w:asciiTheme="minorHAnsi" w:hAnsiTheme="minorHAnsi" w:cstheme="minorHAnsi"/>
          <w:sz w:val="22"/>
          <w:szCs w:val="22"/>
        </w:rPr>
        <w:t xml:space="preserve"> </w:t>
      </w:r>
      <w:r w:rsidRPr="001006DA">
        <w:rPr>
          <w:rFonts w:asciiTheme="minorHAnsi" w:hAnsiTheme="minorHAnsi" w:cstheme="minorHAnsi"/>
          <w:sz w:val="22"/>
          <w:szCs w:val="22"/>
        </w:rPr>
        <w:t>earnings or debt.</w:t>
      </w:r>
    </w:p>
    <w:p w14:paraId="5F239AF5" w14:textId="6E5A6069" w:rsidR="009A19D4" w:rsidRPr="001006DA" w:rsidRDefault="009A19D4" w:rsidP="00607252">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Combining the prorata ownership share of the asset so fall the investment conduit</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affiliates with the owning insurer's assets does not violate any state requirements</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concerning diversification of investments or limitations on investments in a single entity.</w:t>
      </w:r>
    </w:p>
    <w:p w14:paraId="358B0809" w14:textId="362FB767" w:rsidR="009A19D4" w:rsidRPr="001006DA" w:rsidRDefault="009A19D4" w:rsidP="00607252">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The investment conduit's statement value does not exceed the imputed value of</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the investment conduit using statutory accounting methodolog</w:t>
      </w:r>
      <w:r w:rsidR="00607252" w:rsidRPr="001006DA">
        <w:rPr>
          <w:rFonts w:asciiTheme="minorHAnsi" w:hAnsiTheme="minorHAnsi" w:cstheme="minorHAnsi"/>
          <w:sz w:val="22"/>
          <w:szCs w:val="22"/>
        </w:rPr>
        <w:t xml:space="preserve">y </w:t>
      </w:r>
      <w:r w:rsidRPr="001006DA">
        <w:rPr>
          <w:rFonts w:asciiTheme="minorHAnsi" w:hAnsiTheme="minorHAnsi" w:cstheme="minorHAnsi"/>
          <w:sz w:val="22"/>
          <w:szCs w:val="22"/>
        </w:rPr>
        <w:t>admit the excess or move</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the affiliate to the "All Other Affiliated Common Stock" category.</w:t>
      </w:r>
    </w:p>
    <w:p w14:paraId="31D386EE" w14:textId="77777777" w:rsidR="00E96ED9" w:rsidRPr="001006DA" w:rsidRDefault="00E96ED9" w:rsidP="00E96ED9">
      <w:pPr>
        <w:pStyle w:val="BodyTextIndent"/>
        <w:spacing w:after="0"/>
        <w:ind w:left="720"/>
        <w:jc w:val="both"/>
        <w:rPr>
          <w:rFonts w:asciiTheme="minorHAnsi" w:hAnsiTheme="minorHAnsi" w:cstheme="minorHAnsi"/>
          <w:sz w:val="22"/>
          <w:szCs w:val="22"/>
        </w:rPr>
      </w:pPr>
    </w:p>
    <w:p w14:paraId="6DB93C4D" w14:textId="3430A0A1" w:rsidR="00E12A3E" w:rsidRPr="001006DA" w:rsidRDefault="00E12A3E"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 xml:space="preserve">Although the RBC calculation is within the purview of the Capital Adequacy (E) Task Force </w:t>
      </w:r>
      <w:r w:rsidR="006527FA" w:rsidRPr="001006DA">
        <w:rPr>
          <w:rFonts w:asciiTheme="minorHAnsi" w:hAnsiTheme="minorHAnsi" w:cstheme="minorHAnsi"/>
          <w:sz w:val="22"/>
          <w:szCs w:val="22"/>
        </w:rPr>
        <w:t xml:space="preserve">and its related RBC Working Groups, with the </w:t>
      </w:r>
      <w:r w:rsidR="007100DF" w:rsidRPr="001006DA">
        <w:rPr>
          <w:rFonts w:asciiTheme="minorHAnsi" w:hAnsiTheme="minorHAnsi" w:cstheme="minorHAnsi"/>
          <w:sz w:val="22"/>
          <w:szCs w:val="22"/>
        </w:rPr>
        <w:t>questions received</w:t>
      </w:r>
      <w:r w:rsidR="00831AC1" w:rsidRPr="001006DA">
        <w:rPr>
          <w:rFonts w:asciiTheme="minorHAnsi" w:hAnsiTheme="minorHAnsi" w:cstheme="minorHAnsi"/>
          <w:sz w:val="22"/>
          <w:szCs w:val="22"/>
        </w:rPr>
        <w:t xml:space="preserve"> </w:t>
      </w:r>
      <w:r w:rsidR="00C63B17" w:rsidRPr="001006DA">
        <w:rPr>
          <w:rFonts w:asciiTheme="minorHAnsi" w:hAnsiTheme="minorHAnsi" w:cstheme="minorHAnsi"/>
          <w:sz w:val="22"/>
          <w:szCs w:val="22"/>
        </w:rPr>
        <w:t>f</w:t>
      </w:r>
      <w:r w:rsidR="00831AC1" w:rsidRPr="001006DA">
        <w:rPr>
          <w:rFonts w:asciiTheme="minorHAnsi" w:hAnsiTheme="minorHAnsi" w:cstheme="minorHAnsi"/>
          <w:sz w:val="22"/>
          <w:szCs w:val="22"/>
        </w:rPr>
        <w:t>or “investment subsidiaries</w:t>
      </w:r>
      <w:r w:rsidR="00066B71" w:rsidRPr="001006DA">
        <w:rPr>
          <w:rFonts w:asciiTheme="minorHAnsi" w:hAnsiTheme="minorHAnsi" w:cstheme="minorHAnsi"/>
          <w:sz w:val="22"/>
          <w:szCs w:val="22"/>
        </w:rPr>
        <w:t>,”</w:t>
      </w:r>
      <w:r w:rsidR="007100DF" w:rsidRPr="001006DA">
        <w:rPr>
          <w:rFonts w:asciiTheme="minorHAnsi" w:hAnsiTheme="minorHAnsi" w:cstheme="minorHAnsi"/>
          <w:sz w:val="22"/>
          <w:szCs w:val="22"/>
        </w:rPr>
        <w:t xml:space="preserve"> as well as the </w:t>
      </w:r>
      <w:r w:rsidR="00A02860" w:rsidRPr="001006DA">
        <w:rPr>
          <w:rFonts w:asciiTheme="minorHAnsi" w:hAnsiTheme="minorHAnsi" w:cstheme="minorHAnsi"/>
          <w:sz w:val="22"/>
          <w:szCs w:val="22"/>
        </w:rPr>
        <w:t xml:space="preserve">current </w:t>
      </w:r>
      <w:r w:rsidR="007100DF" w:rsidRPr="001006DA">
        <w:rPr>
          <w:rFonts w:asciiTheme="minorHAnsi" w:hAnsiTheme="minorHAnsi" w:cstheme="minorHAnsi"/>
          <w:sz w:val="22"/>
          <w:szCs w:val="22"/>
        </w:rPr>
        <w:t>lack of detail on the underlying assets</w:t>
      </w:r>
      <w:r w:rsidR="00A02860" w:rsidRPr="001006DA">
        <w:rPr>
          <w:rFonts w:asciiTheme="minorHAnsi" w:hAnsiTheme="minorHAnsi" w:cstheme="minorHAnsi"/>
          <w:sz w:val="22"/>
          <w:szCs w:val="22"/>
        </w:rPr>
        <w:t xml:space="preserve"> used to determine RBC</w:t>
      </w:r>
      <w:r w:rsidR="00F77ACD" w:rsidRPr="001006DA">
        <w:rPr>
          <w:rFonts w:asciiTheme="minorHAnsi" w:hAnsiTheme="minorHAnsi" w:cstheme="minorHAnsi"/>
          <w:sz w:val="22"/>
          <w:szCs w:val="22"/>
        </w:rPr>
        <w:t>, this agenda item proposes the following</w:t>
      </w:r>
      <w:r w:rsidR="00C430AD" w:rsidRPr="001006DA">
        <w:rPr>
          <w:rFonts w:asciiTheme="minorHAnsi" w:hAnsiTheme="minorHAnsi" w:cstheme="minorHAnsi"/>
          <w:sz w:val="22"/>
          <w:szCs w:val="22"/>
        </w:rPr>
        <w:t xml:space="preserve"> potential actions</w:t>
      </w:r>
      <w:r w:rsidR="00660754" w:rsidRPr="001006DA">
        <w:rPr>
          <w:rFonts w:asciiTheme="minorHAnsi" w:hAnsiTheme="minorHAnsi" w:cstheme="minorHAnsi"/>
          <w:sz w:val="22"/>
          <w:szCs w:val="22"/>
        </w:rPr>
        <w:t xml:space="preserve">: </w:t>
      </w:r>
    </w:p>
    <w:p w14:paraId="03096D34" w14:textId="77777777" w:rsidR="00660754" w:rsidRPr="001006DA" w:rsidRDefault="00660754" w:rsidP="008F5AFD">
      <w:pPr>
        <w:pStyle w:val="BodyTextIndent"/>
        <w:spacing w:after="0"/>
        <w:ind w:left="0"/>
        <w:jc w:val="both"/>
        <w:rPr>
          <w:rFonts w:asciiTheme="minorHAnsi" w:hAnsiTheme="minorHAnsi" w:cstheme="minorHAnsi"/>
          <w:sz w:val="22"/>
          <w:szCs w:val="22"/>
        </w:rPr>
      </w:pPr>
    </w:p>
    <w:p w14:paraId="180EC178" w14:textId="61357826" w:rsidR="00660754" w:rsidRPr="001006DA" w:rsidRDefault="00C430AD" w:rsidP="00660754">
      <w:pPr>
        <w:pStyle w:val="BodyTextIndent"/>
        <w:numPr>
          <w:ilvl w:val="0"/>
          <w:numId w:val="28"/>
        </w:numPr>
        <w:spacing w:after="0"/>
        <w:jc w:val="both"/>
        <w:rPr>
          <w:rFonts w:asciiTheme="minorHAnsi" w:hAnsiTheme="minorHAnsi" w:cstheme="minorHAnsi"/>
          <w:sz w:val="22"/>
          <w:szCs w:val="22"/>
        </w:rPr>
      </w:pPr>
      <w:r w:rsidRPr="001006DA">
        <w:rPr>
          <w:rFonts w:asciiTheme="minorHAnsi" w:hAnsiTheme="minorHAnsi" w:cstheme="minorHAnsi"/>
          <w:sz w:val="22"/>
          <w:szCs w:val="22"/>
        </w:rPr>
        <w:t xml:space="preserve">Revisions to SSAP No. 97 to </w:t>
      </w:r>
      <w:r w:rsidR="00791D0C" w:rsidRPr="001006DA">
        <w:rPr>
          <w:rFonts w:asciiTheme="minorHAnsi" w:hAnsiTheme="minorHAnsi" w:cstheme="minorHAnsi"/>
          <w:sz w:val="22"/>
          <w:szCs w:val="22"/>
        </w:rPr>
        <w:t>incorporate</w:t>
      </w:r>
      <w:r w:rsidR="00113C7E" w:rsidRPr="001006DA">
        <w:rPr>
          <w:rFonts w:asciiTheme="minorHAnsi" w:hAnsiTheme="minorHAnsi" w:cstheme="minorHAnsi"/>
          <w:sz w:val="22"/>
          <w:szCs w:val="22"/>
        </w:rPr>
        <w:t xml:space="preserve"> statutory accounting guidance for SCAs that</w:t>
      </w:r>
      <w:r w:rsidR="00791D0C" w:rsidRPr="001006DA">
        <w:rPr>
          <w:rFonts w:asciiTheme="minorHAnsi" w:hAnsiTheme="minorHAnsi" w:cstheme="minorHAnsi"/>
          <w:sz w:val="22"/>
          <w:szCs w:val="22"/>
        </w:rPr>
        <w:t xml:space="preserve"> </w:t>
      </w:r>
      <w:r w:rsidR="00113C7E" w:rsidRPr="001006DA">
        <w:rPr>
          <w:rFonts w:asciiTheme="minorHAnsi" w:hAnsiTheme="minorHAnsi" w:cstheme="minorHAnsi"/>
          <w:sz w:val="22"/>
          <w:szCs w:val="22"/>
        </w:rPr>
        <w:t xml:space="preserve">hold assets on </w:t>
      </w:r>
      <w:r w:rsidR="003F72C0" w:rsidRPr="001006DA">
        <w:rPr>
          <w:rFonts w:asciiTheme="minorHAnsi" w:hAnsiTheme="minorHAnsi" w:cstheme="minorHAnsi"/>
          <w:sz w:val="22"/>
          <w:szCs w:val="22"/>
        </w:rPr>
        <w:t>behalf</w:t>
      </w:r>
      <w:r w:rsidR="00113C7E" w:rsidRPr="001006DA">
        <w:rPr>
          <w:rFonts w:asciiTheme="minorHAnsi" w:hAnsiTheme="minorHAnsi" w:cstheme="minorHAnsi"/>
          <w:sz w:val="22"/>
          <w:szCs w:val="22"/>
        </w:rPr>
        <w:t xml:space="preserve"> of the reporting entity and affiliate</w:t>
      </w:r>
      <w:r w:rsidR="00791D0C" w:rsidRPr="001006DA">
        <w:rPr>
          <w:rFonts w:asciiTheme="minorHAnsi" w:hAnsiTheme="minorHAnsi" w:cstheme="minorHAnsi"/>
          <w:sz w:val="22"/>
          <w:szCs w:val="22"/>
        </w:rPr>
        <w:t xml:space="preserve"> (investment subsidiaries)</w:t>
      </w:r>
      <w:r w:rsidR="00113C7E" w:rsidRPr="001006DA">
        <w:rPr>
          <w:rFonts w:asciiTheme="minorHAnsi" w:hAnsiTheme="minorHAnsi" w:cstheme="minorHAnsi"/>
          <w:sz w:val="22"/>
          <w:szCs w:val="22"/>
        </w:rPr>
        <w:t xml:space="preserve">. </w:t>
      </w:r>
      <w:r w:rsidR="009A00F3" w:rsidRPr="001006DA">
        <w:rPr>
          <w:rFonts w:asciiTheme="minorHAnsi" w:hAnsiTheme="minorHAnsi" w:cstheme="minorHAnsi"/>
          <w:sz w:val="22"/>
          <w:szCs w:val="22"/>
        </w:rPr>
        <w:t xml:space="preserve">By incorporating in SSAP, consideration can be given as to </w:t>
      </w:r>
      <w:r w:rsidR="00CA3603" w:rsidRPr="001006DA">
        <w:rPr>
          <w:rFonts w:asciiTheme="minorHAnsi" w:hAnsiTheme="minorHAnsi" w:cstheme="minorHAnsi"/>
          <w:sz w:val="22"/>
          <w:szCs w:val="22"/>
        </w:rPr>
        <w:t xml:space="preserve">prescribing the </w:t>
      </w:r>
      <w:r w:rsidR="009A00F3" w:rsidRPr="001006DA">
        <w:rPr>
          <w:rFonts w:asciiTheme="minorHAnsi" w:hAnsiTheme="minorHAnsi" w:cstheme="minorHAnsi"/>
          <w:sz w:val="22"/>
          <w:szCs w:val="22"/>
        </w:rPr>
        <w:t xml:space="preserve">measurement </w:t>
      </w:r>
      <w:r w:rsidR="00CA3603" w:rsidRPr="001006DA">
        <w:rPr>
          <w:rFonts w:asciiTheme="minorHAnsi" w:hAnsiTheme="minorHAnsi" w:cstheme="minorHAnsi"/>
          <w:sz w:val="22"/>
          <w:szCs w:val="22"/>
        </w:rPr>
        <w:t xml:space="preserve">method </w:t>
      </w:r>
      <w:r w:rsidR="009A00F3" w:rsidRPr="001006DA">
        <w:rPr>
          <w:rFonts w:asciiTheme="minorHAnsi" w:hAnsiTheme="minorHAnsi" w:cstheme="minorHAnsi"/>
          <w:sz w:val="22"/>
          <w:szCs w:val="22"/>
        </w:rPr>
        <w:t xml:space="preserve">and potential nonadmittance </w:t>
      </w:r>
      <w:r w:rsidR="0069161B" w:rsidRPr="001006DA">
        <w:rPr>
          <w:rFonts w:asciiTheme="minorHAnsi" w:hAnsiTheme="minorHAnsi" w:cstheme="minorHAnsi"/>
          <w:sz w:val="22"/>
          <w:szCs w:val="22"/>
        </w:rPr>
        <w:t xml:space="preserve">thresholds </w:t>
      </w:r>
      <w:r w:rsidR="009A00F3" w:rsidRPr="001006DA">
        <w:rPr>
          <w:rFonts w:asciiTheme="minorHAnsi" w:hAnsiTheme="minorHAnsi" w:cstheme="minorHAnsi"/>
          <w:sz w:val="22"/>
          <w:szCs w:val="22"/>
        </w:rPr>
        <w:t>if th</w:t>
      </w:r>
      <w:r w:rsidR="00B37857" w:rsidRPr="001006DA">
        <w:rPr>
          <w:rFonts w:asciiTheme="minorHAnsi" w:hAnsiTheme="minorHAnsi" w:cstheme="minorHAnsi"/>
          <w:sz w:val="22"/>
          <w:szCs w:val="22"/>
        </w:rPr>
        <w:t xml:space="preserve">e assets within the investment subsidiary would </w:t>
      </w:r>
      <w:r w:rsidR="003F72C0" w:rsidRPr="001006DA">
        <w:rPr>
          <w:rFonts w:asciiTheme="minorHAnsi" w:hAnsiTheme="minorHAnsi" w:cstheme="minorHAnsi"/>
          <w:sz w:val="22"/>
          <w:szCs w:val="22"/>
        </w:rPr>
        <w:t>be nonadmitted</w:t>
      </w:r>
      <w:r w:rsidR="00B37857" w:rsidRPr="001006DA">
        <w:rPr>
          <w:rFonts w:asciiTheme="minorHAnsi" w:hAnsiTheme="minorHAnsi" w:cstheme="minorHAnsi"/>
          <w:sz w:val="22"/>
          <w:szCs w:val="22"/>
        </w:rPr>
        <w:t xml:space="preserve"> if held directly.</w:t>
      </w:r>
      <w:r w:rsidR="00DD0AA9" w:rsidRPr="001006DA">
        <w:rPr>
          <w:rFonts w:asciiTheme="minorHAnsi" w:hAnsiTheme="minorHAnsi" w:cstheme="minorHAnsi"/>
          <w:sz w:val="22"/>
          <w:szCs w:val="22"/>
        </w:rPr>
        <w:t xml:space="preserve"> (As detailed</w:t>
      </w:r>
      <w:r w:rsidR="000114EE" w:rsidRPr="001006DA">
        <w:rPr>
          <w:rFonts w:asciiTheme="minorHAnsi" w:hAnsiTheme="minorHAnsi" w:cstheme="minorHAnsi"/>
          <w:sz w:val="22"/>
          <w:szCs w:val="22"/>
        </w:rPr>
        <w:t xml:space="preserve"> within</w:t>
      </w:r>
      <w:r w:rsidR="00DD0AA9" w:rsidRPr="001006DA">
        <w:rPr>
          <w:rFonts w:asciiTheme="minorHAnsi" w:hAnsiTheme="minorHAnsi" w:cstheme="minorHAnsi"/>
          <w:sz w:val="22"/>
          <w:szCs w:val="22"/>
        </w:rPr>
        <w:t xml:space="preserve">, the existing reference to </w:t>
      </w:r>
      <w:r w:rsidR="000114EE" w:rsidRPr="001006DA">
        <w:rPr>
          <w:rFonts w:asciiTheme="minorHAnsi" w:hAnsiTheme="minorHAnsi" w:cstheme="minorHAnsi"/>
          <w:sz w:val="22"/>
          <w:szCs w:val="22"/>
        </w:rPr>
        <w:t xml:space="preserve">measurement and </w:t>
      </w:r>
      <w:r w:rsidR="00DD0AA9" w:rsidRPr="001006DA">
        <w:rPr>
          <w:rFonts w:asciiTheme="minorHAnsi" w:hAnsiTheme="minorHAnsi" w:cstheme="minorHAnsi"/>
          <w:sz w:val="22"/>
          <w:szCs w:val="22"/>
        </w:rPr>
        <w:t>nonadmittance in the instructions for D-6-1 would not overrule the guidance in SSAP No. 97.</w:t>
      </w:r>
      <w:r w:rsidR="000114EE" w:rsidRPr="001006DA">
        <w:rPr>
          <w:rFonts w:asciiTheme="minorHAnsi" w:hAnsiTheme="minorHAnsi" w:cstheme="minorHAnsi"/>
          <w:sz w:val="22"/>
          <w:szCs w:val="22"/>
        </w:rPr>
        <w:t xml:space="preserve"> If </w:t>
      </w:r>
      <w:r w:rsidR="00393145" w:rsidRPr="001006DA">
        <w:rPr>
          <w:rFonts w:asciiTheme="minorHAnsi" w:hAnsiTheme="minorHAnsi" w:cstheme="minorHAnsi"/>
          <w:sz w:val="22"/>
          <w:szCs w:val="22"/>
        </w:rPr>
        <w:t>the revisions to SSAP No. 97 are not supported</w:t>
      </w:r>
      <w:r w:rsidR="000114EE" w:rsidRPr="001006DA">
        <w:rPr>
          <w:rFonts w:asciiTheme="minorHAnsi" w:hAnsiTheme="minorHAnsi" w:cstheme="minorHAnsi"/>
          <w:sz w:val="22"/>
          <w:szCs w:val="22"/>
        </w:rPr>
        <w:t xml:space="preserve">, then the Working Group could consider sponsoring a blanks proposal to clarify the instructions in D-6-1 </w:t>
      </w:r>
      <w:r w:rsidR="000D5679" w:rsidRPr="001006DA">
        <w:rPr>
          <w:rFonts w:asciiTheme="minorHAnsi" w:hAnsiTheme="minorHAnsi" w:cstheme="minorHAnsi"/>
          <w:sz w:val="22"/>
          <w:szCs w:val="22"/>
        </w:rPr>
        <w:t xml:space="preserve">to prescribe allocation of the underlying investments in a manner that coincides with the </w:t>
      </w:r>
      <w:r w:rsidR="005C0690" w:rsidRPr="001006DA">
        <w:rPr>
          <w:rFonts w:asciiTheme="minorHAnsi" w:hAnsiTheme="minorHAnsi" w:cstheme="minorHAnsi"/>
          <w:sz w:val="22"/>
          <w:szCs w:val="22"/>
        </w:rPr>
        <w:t xml:space="preserve">SCA </w:t>
      </w:r>
      <w:r w:rsidR="000D5679" w:rsidRPr="001006DA">
        <w:rPr>
          <w:rFonts w:asciiTheme="minorHAnsi" w:hAnsiTheme="minorHAnsi" w:cstheme="minorHAnsi"/>
          <w:sz w:val="22"/>
          <w:szCs w:val="22"/>
        </w:rPr>
        <w:t xml:space="preserve">measurement </w:t>
      </w:r>
      <w:r w:rsidR="005C0690" w:rsidRPr="001006DA">
        <w:rPr>
          <w:rFonts w:asciiTheme="minorHAnsi" w:hAnsiTheme="minorHAnsi" w:cstheme="minorHAnsi"/>
          <w:sz w:val="22"/>
          <w:szCs w:val="22"/>
        </w:rPr>
        <w:t xml:space="preserve">and admittance </w:t>
      </w:r>
      <w:r w:rsidR="000D5679" w:rsidRPr="001006DA">
        <w:rPr>
          <w:rFonts w:asciiTheme="minorHAnsi" w:hAnsiTheme="minorHAnsi" w:cstheme="minorHAnsi"/>
          <w:sz w:val="22"/>
          <w:szCs w:val="22"/>
        </w:rPr>
        <w:t xml:space="preserve">under </w:t>
      </w:r>
      <w:r w:rsidR="000114EE" w:rsidRPr="001006DA">
        <w:rPr>
          <w:rFonts w:asciiTheme="minorHAnsi" w:hAnsiTheme="minorHAnsi" w:cstheme="minorHAnsi"/>
          <w:sz w:val="22"/>
          <w:szCs w:val="22"/>
        </w:rPr>
        <w:t>SSAP No. 97</w:t>
      </w:r>
      <w:r w:rsidR="005F183D" w:rsidRPr="001006DA">
        <w:rPr>
          <w:rFonts w:asciiTheme="minorHAnsi" w:hAnsiTheme="minorHAnsi" w:cstheme="minorHAnsi"/>
          <w:sz w:val="22"/>
          <w:szCs w:val="22"/>
        </w:rPr>
        <w:t xml:space="preserve">. </w:t>
      </w:r>
      <w:r w:rsidR="00FA1BC4" w:rsidRPr="001006DA">
        <w:rPr>
          <w:rFonts w:asciiTheme="minorHAnsi" w:hAnsiTheme="minorHAnsi" w:cstheme="minorHAnsi"/>
          <w:sz w:val="22"/>
          <w:szCs w:val="22"/>
        </w:rPr>
        <w:t>(</w:t>
      </w:r>
      <w:r w:rsidR="005F183D" w:rsidRPr="001006DA">
        <w:rPr>
          <w:rFonts w:asciiTheme="minorHAnsi" w:hAnsiTheme="minorHAnsi" w:cstheme="minorHAnsi"/>
          <w:sz w:val="22"/>
          <w:szCs w:val="22"/>
        </w:rPr>
        <w:t xml:space="preserve">For example, if the equity measurement </w:t>
      </w:r>
      <w:r w:rsidR="00FA1BC4" w:rsidRPr="001006DA">
        <w:rPr>
          <w:rFonts w:asciiTheme="minorHAnsi" w:hAnsiTheme="minorHAnsi" w:cstheme="minorHAnsi"/>
          <w:sz w:val="22"/>
          <w:szCs w:val="22"/>
        </w:rPr>
        <w:t xml:space="preserve">reported on balance sheet per SSAP No. 97 </w:t>
      </w:r>
      <w:r w:rsidR="005F183D" w:rsidRPr="001006DA">
        <w:rPr>
          <w:rFonts w:asciiTheme="minorHAnsi" w:hAnsiTheme="minorHAnsi" w:cstheme="minorHAnsi"/>
          <w:sz w:val="22"/>
          <w:szCs w:val="22"/>
        </w:rPr>
        <w:t xml:space="preserve">is $100, but the imputed statutory </w:t>
      </w:r>
      <w:r w:rsidR="004E6A7D" w:rsidRPr="001006DA">
        <w:rPr>
          <w:rFonts w:asciiTheme="minorHAnsi" w:hAnsiTheme="minorHAnsi" w:cstheme="minorHAnsi"/>
          <w:sz w:val="22"/>
          <w:szCs w:val="22"/>
        </w:rPr>
        <w:t>value would</w:t>
      </w:r>
      <w:r w:rsidR="00FA1BC4" w:rsidRPr="001006DA">
        <w:rPr>
          <w:rFonts w:asciiTheme="minorHAnsi" w:hAnsiTheme="minorHAnsi" w:cstheme="minorHAnsi"/>
          <w:sz w:val="22"/>
          <w:szCs w:val="22"/>
        </w:rPr>
        <w:t xml:space="preserve"> be lower at </w:t>
      </w:r>
      <w:r w:rsidR="005F183D" w:rsidRPr="001006DA">
        <w:rPr>
          <w:rFonts w:asciiTheme="minorHAnsi" w:hAnsiTheme="minorHAnsi" w:cstheme="minorHAnsi"/>
          <w:sz w:val="22"/>
          <w:szCs w:val="22"/>
        </w:rPr>
        <w:t xml:space="preserve">$80 </w:t>
      </w:r>
      <w:r w:rsidR="00FA1BC4" w:rsidRPr="001006DA">
        <w:rPr>
          <w:rFonts w:asciiTheme="minorHAnsi" w:hAnsiTheme="minorHAnsi" w:cstheme="minorHAnsi"/>
          <w:sz w:val="22"/>
          <w:szCs w:val="22"/>
        </w:rPr>
        <w:t>(</w:t>
      </w:r>
      <w:r w:rsidR="005F183D" w:rsidRPr="001006DA">
        <w:rPr>
          <w:rFonts w:asciiTheme="minorHAnsi" w:hAnsiTheme="minorHAnsi" w:cstheme="minorHAnsi"/>
          <w:sz w:val="22"/>
          <w:szCs w:val="22"/>
        </w:rPr>
        <w:t xml:space="preserve">or </w:t>
      </w:r>
      <w:r w:rsidR="00FA1BC4" w:rsidRPr="001006DA">
        <w:rPr>
          <w:rFonts w:asciiTheme="minorHAnsi" w:hAnsiTheme="minorHAnsi" w:cstheme="minorHAnsi"/>
          <w:sz w:val="22"/>
          <w:szCs w:val="22"/>
        </w:rPr>
        <w:t xml:space="preserve">higher at </w:t>
      </w:r>
      <w:r w:rsidR="005F183D" w:rsidRPr="001006DA">
        <w:rPr>
          <w:rFonts w:asciiTheme="minorHAnsi" w:hAnsiTheme="minorHAnsi" w:cstheme="minorHAnsi"/>
          <w:sz w:val="22"/>
          <w:szCs w:val="22"/>
        </w:rPr>
        <w:t>$120</w:t>
      </w:r>
      <w:r w:rsidR="00FA1BC4" w:rsidRPr="001006DA">
        <w:rPr>
          <w:rFonts w:asciiTheme="minorHAnsi" w:hAnsiTheme="minorHAnsi" w:cstheme="minorHAnsi"/>
          <w:sz w:val="22"/>
          <w:szCs w:val="22"/>
        </w:rPr>
        <w:t>)</w:t>
      </w:r>
      <w:r w:rsidR="005F183D" w:rsidRPr="001006DA">
        <w:rPr>
          <w:rFonts w:asciiTheme="minorHAnsi" w:hAnsiTheme="minorHAnsi" w:cstheme="minorHAnsi"/>
          <w:sz w:val="22"/>
          <w:szCs w:val="22"/>
        </w:rPr>
        <w:t>, what should be reported on D-6-1</w:t>
      </w:r>
      <w:r w:rsidR="00FA1BC4" w:rsidRPr="001006DA">
        <w:rPr>
          <w:rFonts w:asciiTheme="minorHAnsi" w:hAnsiTheme="minorHAnsi" w:cstheme="minorHAnsi"/>
          <w:sz w:val="22"/>
          <w:szCs w:val="22"/>
        </w:rPr>
        <w:t xml:space="preserve"> and how should that flow to RBC?</w:t>
      </w:r>
      <w:r w:rsidR="00813BB6" w:rsidRPr="001006DA">
        <w:rPr>
          <w:rFonts w:asciiTheme="minorHAnsi" w:hAnsiTheme="minorHAnsi" w:cstheme="minorHAnsi"/>
          <w:sz w:val="22"/>
          <w:szCs w:val="22"/>
        </w:rPr>
        <w:t>)</w:t>
      </w:r>
    </w:p>
    <w:p w14:paraId="23D8E6F1" w14:textId="77777777" w:rsidR="00B37857" w:rsidRPr="001006DA" w:rsidRDefault="00B37857" w:rsidP="00B37857">
      <w:pPr>
        <w:pStyle w:val="BodyTextIndent"/>
        <w:spacing w:after="0"/>
        <w:ind w:left="720"/>
        <w:jc w:val="both"/>
        <w:rPr>
          <w:rFonts w:asciiTheme="minorHAnsi" w:hAnsiTheme="minorHAnsi" w:cstheme="minorHAnsi"/>
          <w:sz w:val="22"/>
          <w:szCs w:val="22"/>
        </w:rPr>
      </w:pPr>
    </w:p>
    <w:p w14:paraId="2E4C6AD6" w14:textId="4290739F" w:rsidR="00A06D31" w:rsidRPr="001006DA" w:rsidRDefault="00403D67" w:rsidP="00DD7A8D">
      <w:pPr>
        <w:pStyle w:val="BodyTextIndent"/>
        <w:numPr>
          <w:ilvl w:val="0"/>
          <w:numId w:val="28"/>
        </w:numPr>
        <w:spacing w:after="0"/>
        <w:jc w:val="both"/>
        <w:rPr>
          <w:rFonts w:asciiTheme="minorHAnsi" w:hAnsiTheme="minorHAnsi" w:cstheme="minorHAnsi"/>
          <w:sz w:val="22"/>
          <w:szCs w:val="22"/>
        </w:rPr>
      </w:pPr>
      <w:r w:rsidRPr="001006DA">
        <w:rPr>
          <w:rFonts w:asciiTheme="minorHAnsi" w:hAnsiTheme="minorHAnsi" w:cstheme="minorHAnsi"/>
          <w:sz w:val="22"/>
          <w:szCs w:val="22"/>
        </w:rPr>
        <w:t>Sponsor blanks p</w:t>
      </w:r>
      <w:r w:rsidR="00A70F64" w:rsidRPr="001006DA">
        <w:rPr>
          <w:rFonts w:asciiTheme="minorHAnsi" w:hAnsiTheme="minorHAnsi" w:cstheme="minorHAnsi"/>
          <w:sz w:val="22"/>
          <w:szCs w:val="22"/>
        </w:rPr>
        <w:t>roposals</w:t>
      </w:r>
      <w:r w:rsidR="00B37857" w:rsidRPr="001006DA">
        <w:rPr>
          <w:rFonts w:asciiTheme="minorHAnsi" w:hAnsiTheme="minorHAnsi" w:cstheme="minorHAnsi"/>
          <w:sz w:val="22"/>
          <w:szCs w:val="22"/>
        </w:rPr>
        <w:t xml:space="preserve"> to capture new investment schedules, or perhaps </w:t>
      </w:r>
      <w:r w:rsidR="003519B2" w:rsidRPr="001006DA">
        <w:rPr>
          <w:rFonts w:asciiTheme="minorHAnsi" w:hAnsiTheme="minorHAnsi" w:cstheme="minorHAnsi"/>
          <w:sz w:val="22"/>
          <w:szCs w:val="22"/>
        </w:rPr>
        <w:t xml:space="preserve">expansions to existing investment schedules, to detail the underlying assets </w:t>
      </w:r>
      <w:r w:rsidR="005E59A2" w:rsidRPr="001006DA">
        <w:rPr>
          <w:rFonts w:asciiTheme="minorHAnsi" w:hAnsiTheme="minorHAnsi" w:cstheme="minorHAnsi"/>
          <w:sz w:val="22"/>
          <w:szCs w:val="22"/>
        </w:rPr>
        <w:t xml:space="preserve">held </w:t>
      </w:r>
      <w:r w:rsidR="003519B2" w:rsidRPr="001006DA">
        <w:rPr>
          <w:rFonts w:asciiTheme="minorHAnsi" w:hAnsiTheme="minorHAnsi" w:cstheme="minorHAnsi"/>
          <w:sz w:val="22"/>
          <w:szCs w:val="22"/>
        </w:rPr>
        <w:t xml:space="preserve">within an investment subsidiary. As the RBC </w:t>
      </w:r>
      <w:r w:rsidR="00243BD9" w:rsidRPr="001006DA">
        <w:rPr>
          <w:rFonts w:asciiTheme="minorHAnsi" w:hAnsiTheme="minorHAnsi" w:cstheme="minorHAnsi"/>
          <w:sz w:val="22"/>
          <w:szCs w:val="22"/>
        </w:rPr>
        <w:t xml:space="preserve">and AVR </w:t>
      </w:r>
      <w:r w:rsidR="003519B2" w:rsidRPr="001006DA">
        <w:rPr>
          <w:rFonts w:asciiTheme="minorHAnsi" w:hAnsiTheme="minorHAnsi" w:cstheme="minorHAnsi"/>
          <w:sz w:val="22"/>
          <w:szCs w:val="22"/>
        </w:rPr>
        <w:t>calculation</w:t>
      </w:r>
      <w:r w:rsidR="00243BD9" w:rsidRPr="001006DA">
        <w:rPr>
          <w:rFonts w:asciiTheme="minorHAnsi" w:hAnsiTheme="minorHAnsi" w:cstheme="minorHAnsi"/>
          <w:sz w:val="22"/>
          <w:szCs w:val="22"/>
        </w:rPr>
        <w:t>s</w:t>
      </w:r>
      <w:r w:rsidR="003519B2" w:rsidRPr="001006DA">
        <w:rPr>
          <w:rFonts w:asciiTheme="minorHAnsi" w:hAnsiTheme="minorHAnsi" w:cstheme="minorHAnsi"/>
          <w:sz w:val="22"/>
          <w:szCs w:val="22"/>
        </w:rPr>
        <w:t xml:space="preserve"> require reporting entities </w:t>
      </w:r>
      <w:r w:rsidR="00057D14" w:rsidRPr="001006DA">
        <w:rPr>
          <w:rFonts w:asciiTheme="minorHAnsi" w:hAnsiTheme="minorHAnsi" w:cstheme="minorHAnsi"/>
          <w:sz w:val="22"/>
          <w:szCs w:val="22"/>
        </w:rPr>
        <w:t xml:space="preserve">to calculate RBC </w:t>
      </w:r>
      <w:r w:rsidR="005378F7" w:rsidRPr="001006DA">
        <w:rPr>
          <w:rFonts w:asciiTheme="minorHAnsi" w:hAnsiTheme="minorHAnsi" w:cstheme="minorHAnsi"/>
          <w:sz w:val="22"/>
          <w:szCs w:val="22"/>
        </w:rPr>
        <w:t xml:space="preserve">and AVR </w:t>
      </w:r>
      <w:r w:rsidR="00057D14" w:rsidRPr="001006DA">
        <w:rPr>
          <w:rFonts w:asciiTheme="minorHAnsi" w:hAnsiTheme="minorHAnsi" w:cstheme="minorHAnsi"/>
          <w:sz w:val="22"/>
          <w:szCs w:val="22"/>
        </w:rPr>
        <w:t xml:space="preserve">based on the underlying assets, this information should </w:t>
      </w:r>
      <w:r w:rsidR="00A0474A" w:rsidRPr="001006DA">
        <w:rPr>
          <w:rFonts w:asciiTheme="minorHAnsi" w:hAnsiTheme="minorHAnsi" w:cstheme="minorHAnsi"/>
          <w:sz w:val="22"/>
          <w:szCs w:val="22"/>
        </w:rPr>
        <w:t xml:space="preserve">be readily available. </w:t>
      </w:r>
      <w:r w:rsidR="00C537B3" w:rsidRPr="001006DA">
        <w:rPr>
          <w:rFonts w:asciiTheme="minorHAnsi" w:hAnsiTheme="minorHAnsi" w:cstheme="minorHAnsi"/>
          <w:sz w:val="22"/>
          <w:szCs w:val="22"/>
        </w:rPr>
        <w:t>If revisions are not incorporated into SSAP No. 97, these proposals can also clarify requirements for reporting as an investment subsidiary.</w:t>
      </w:r>
    </w:p>
    <w:p w14:paraId="44E432B0" w14:textId="77777777" w:rsidR="00A70F64" w:rsidRPr="001006DA" w:rsidRDefault="00A70F64" w:rsidP="00A70F64">
      <w:pPr>
        <w:pStyle w:val="ListParagraph"/>
        <w:rPr>
          <w:rFonts w:asciiTheme="minorHAnsi" w:hAnsiTheme="minorHAnsi" w:cstheme="minorHAnsi"/>
          <w:sz w:val="22"/>
          <w:szCs w:val="22"/>
        </w:rPr>
      </w:pPr>
    </w:p>
    <w:p w14:paraId="7DBC8917" w14:textId="14119115" w:rsidR="00A70F64" w:rsidRPr="001006DA" w:rsidRDefault="00A70F64" w:rsidP="00660754">
      <w:pPr>
        <w:pStyle w:val="BodyTextIndent"/>
        <w:numPr>
          <w:ilvl w:val="0"/>
          <w:numId w:val="28"/>
        </w:numPr>
        <w:spacing w:after="0"/>
        <w:jc w:val="both"/>
        <w:rPr>
          <w:rFonts w:asciiTheme="minorHAnsi" w:hAnsiTheme="minorHAnsi" w:cstheme="minorHAnsi"/>
          <w:sz w:val="22"/>
          <w:szCs w:val="22"/>
        </w:rPr>
      </w:pPr>
      <w:r w:rsidRPr="001006DA">
        <w:rPr>
          <w:rFonts w:asciiTheme="minorHAnsi" w:hAnsiTheme="minorHAnsi" w:cstheme="minorHAnsi"/>
          <w:sz w:val="22"/>
          <w:szCs w:val="22"/>
        </w:rPr>
        <w:t xml:space="preserve">Referrals to the </w:t>
      </w:r>
      <w:r w:rsidR="00F35FF0" w:rsidRPr="001006DA">
        <w:rPr>
          <w:rFonts w:asciiTheme="minorHAnsi" w:hAnsiTheme="minorHAnsi" w:cstheme="minorHAnsi"/>
          <w:sz w:val="22"/>
          <w:szCs w:val="22"/>
        </w:rPr>
        <w:t xml:space="preserve">Capital Adequacy (E) Task Force and related </w:t>
      </w:r>
      <w:r w:rsidRPr="001006DA">
        <w:rPr>
          <w:rFonts w:asciiTheme="minorHAnsi" w:hAnsiTheme="minorHAnsi" w:cstheme="minorHAnsi"/>
          <w:sz w:val="22"/>
          <w:szCs w:val="22"/>
        </w:rPr>
        <w:t>RBC Working Groups to</w:t>
      </w:r>
      <w:r w:rsidR="000532CE" w:rsidRPr="001006DA">
        <w:rPr>
          <w:rFonts w:asciiTheme="minorHAnsi" w:hAnsiTheme="minorHAnsi" w:cstheme="minorHAnsi"/>
          <w:sz w:val="22"/>
          <w:szCs w:val="22"/>
        </w:rPr>
        <w:t xml:space="preserve"> incorporate </w:t>
      </w:r>
      <w:r w:rsidR="00A0474A" w:rsidRPr="001006DA">
        <w:rPr>
          <w:rFonts w:asciiTheme="minorHAnsi" w:hAnsiTheme="minorHAnsi" w:cstheme="minorHAnsi"/>
          <w:sz w:val="22"/>
          <w:szCs w:val="22"/>
        </w:rPr>
        <w:t>details</w:t>
      </w:r>
      <w:r w:rsidR="000532CE" w:rsidRPr="001006DA">
        <w:rPr>
          <w:rFonts w:asciiTheme="minorHAnsi" w:hAnsiTheme="minorHAnsi" w:cstheme="minorHAnsi"/>
          <w:sz w:val="22"/>
          <w:szCs w:val="22"/>
        </w:rPr>
        <w:t xml:space="preserve"> </w:t>
      </w:r>
      <w:r w:rsidR="0001633E" w:rsidRPr="001006DA">
        <w:rPr>
          <w:rFonts w:asciiTheme="minorHAnsi" w:hAnsiTheme="minorHAnsi" w:cstheme="minorHAnsi"/>
          <w:sz w:val="22"/>
          <w:szCs w:val="22"/>
        </w:rPr>
        <w:t xml:space="preserve">that </w:t>
      </w:r>
      <w:r w:rsidR="00DD7A8D" w:rsidRPr="001006DA">
        <w:rPr>
          <w:rFonts w:asciiTheme="minorHAnsi" w:hAnsiTheme="minorHAnsi" w:cstheme="minorHAnsi"/>
          <w:sz w:val="22"/>
          <w:szCs w:val="22"/>
        </w:rPr>
        <w:t>allow</w:t>
      </w:r>
      <w:r w:rsidR="0001633E" w:rsidRPr="001006DA">
        <w:rPr>
          <w:rFonts w:asciiTheme="minorHAnsi" w:hAnsiTheme="minorHAnsi" w:cstheme="minorHAnsi"/>
          <w:sz w:val="22"/>
          <w:szCs w:val="22"/>
        </w:rPr>
        <w:t xml:space="preserve"> </w:t>
      </w:r>
      <w:r w:rsidR="00CA514B" w:rsidRPr="001006DA">
        <w:rPr>
          <w:rFonts w:asciiTheme="minorHAnsi" w:hAnsiTheme="minorHAnsi" w:cstheme="minorHAnsi"/>
          <w:sz w:val="22"/>
          <w:szCs w:val="22"/>
        </w:rPr>
        <w:t xml:space="preserve">regulators to verify the RBC calculation </w:t>
      </w:r>
      <w:r w:rsidR="00A0474A" w:rsidRPr="001006DA">
        <w:rPr>
          <w:rFonts w:asciiTheme="minorHAnsi" w:hAnsiTheme="minorHAnsi" w:cstheme="minorHAnsi"/>
          <w:sz w:val="22"/>
          <w:szCs w:val="22"/>
        </w:rPr>
        <w:t>for the underlying assets in</w:t>
      </w:r>
      <w:r w:rsidR="00CA514B" w:rsidRPr="001006DA">
        <w:rPr>
          <w:rFonts w:asciiTheme="minorHAnsi" w:hAnsiTheme="minorHAnsi" w:cstheme="minorHAnsi"/>
          <w:sz w:val="22"/>
          <w:szCs w:val="22"/>
        </w:rPr>
        <w:t xml:space="preserve"> investment subsidiaries. If </w:t>
      </w:r>
      <w:r w:rsidR="00BC1702" w:rsidRPr="001006DA">
        <w:rPr>
          <w:rFonts w:asciiTheme="minorHAnsi" w:hAnsiTheme="minorHAnsi" w:cstheme="minorHAnsi"/>
          <w:sz w:val="22"/>
          <w:szCs w:val="22"/>
        </w:rPr>
        <w:t xml:space="preserve">blanks </w:t>
      </w:r>
      <w:r w:rsidR="00CA514B" w:rsidRPr="001006DA">
        <w:rPr>
          <w:rFonts w:asciiTheme="minorHAnsi" w:hAnsiTheme="minorHAnsi" w:cstheme="minorHAnsi"/>
          <w:sz w:val="22"/>
          <w:szCs w:val="22"/>
        </w:rPr>
        <w:t xml:space="preserve">reporting revisions are incorporated </w:t>
      </w:r>
      <w:r w:rsidR="00F35FF0" w:rsidRPr="001006DA">
        <w:rPr>
          <w:rFonts w:asciiTheme="minorHAnsi" w:hAnsiTheme="minorHAnsi" w:cstheme="minorHAnsi"/>
          <w:sz w:val="22"/>
          <w:szCs w:val="22"/>
        </w:rPr>
        <w:t>that provide this detail</w:t>
      </w:r>
      <w:r w:rsidR="00CA514B" w:rsidRPr="001006DA">
        <w:rPr>
          <w:rFonts w:asciiTheme="minorHAnsi" w:hAnsiTheme="minorHAnsi" w:cstheme="minorHAnsi"/>
          <w:sz w:val="22"/>
          <w:szCs w:val="22"/>
        </w:rPr>
        <w:t xml:space="preserve">, then the RBC formula can likely pull </w:t>
      </w:r>
      <w:r w:rsidR="00CA514B" w:rsidRPr="001006DA">
        <w:rPr>
          <w:rFonts w:asciiTheme="minorHAnsi" w:hAnsiTheme="minorHAnsi" w:cstheme="minorHAnsi"/>
          <w:sz w:val="22"/>
          <w:szCs w:val="22"/>
        </w:rPr>
        <w:lastRenderedPageBreak/>
        <w:t xml:space="preserve">from those sources. If reporting revisions are not incorporated, then additional schedules </w:t>
      </w:r>
      <w:r w:rsidR="00BC1702" w:rsidRPr="001006DA">
        <w:rPr>
          <w:rFonts w:asciiTheme="minorHAnsi" w:hAnsiTheme="minorHAnsi" w:cstheme="minorHAnsi"/>
          <w:sz w:val="22"/>
          <w:szCs w:val="22"/>
        </w:rPr>
        <w:t xml:space="preserve">or reporting lines </w:t>
      </w:r>
      <w:r w:rsidR="00340594" w:rsidRPr="001006DA">
        <w:rPr>
          <w:rFonts w:asciiTheme="minorHAnsi" w:hAnsiTheme="minorHAnsi" w:cstheme="minorHAnsi"/>
          <w:sz w:val="22"/>
          <w:szCs w:val="22"/>
        </w:rPr>
        <w:t xml:space="preserve">would be necessary within the RBC formula. </w:t>
      </w:r>
    </w:p>
    <w:p w14:paraId="50A56175" w14:textId="02280D21" w:rsidR="00BA40D6" w:rsidRPr="001006DA" w:rsidRDefault="002A1316" w:rsidP="00937619">
      <w:pPr>
        <w:rPr>
          <w:rFonts w:asciiTheme="minorHAnsi" w:hAnsiTheme="minorHAnsi" w:cstheme="minorHAnsi"/>
          <w:b/>
          <w:sz w:val="22"/>
          <w:szCs w:val="22"/>
        </w:rPr>
      </w:pPr>
      <w:r w:rsidRPr="001006DA">
        <w:rPr>
          <w:rFonts w:asciiTheme="minorHAnsi" w:hAnsiTheme="minorHAnsi" w:cstheme="minorHAnsi"/>
          <w:b/>
          <w:sz w:val="22"/>
          <w:szCs w:val="22"/>
        </w:rPr>
        <w:t>Existing Authoritative Literature:</w:t>
      </w:r>
      <w:r w:rsidR="00296E66" w:rsidRPr="001006DA">
        <w:rPr>
          <w:rFonts w:asciiTheme="minorHAnsi" w:hAnsiTheme="minorHAnsi" w:cstheme="minorHAnsi"/>
          <w:b/>
          <w:sz w:val="22"/>
          <w:szCs w:val="22"/>
        </w:rPr>
        <w:t xml:space="preserve"> </w:t>
      </w:r>
    </w:p>
    <w:p w14:paraId="0FDC7984" w14:textId="77777777" w:rsidR="00922A71" w:rsidRPr="001006DA" w:rsidRDefault="00922A71" w:rsidP="00937619">
      <w:pPr>
        <w:rPr>
          <w:b/>
          <w:sz w:val="22"/>
          <w:szCs w:val="22"/>
        </w:rPr>
      </w:pPr>
    </w:p>
    <w:p w14:paraId="6F3D7823" w14:textId="77777777" w:rsidR="00BD68E2" w:rsidRPr="001006DA" w:rsidRDefault="00BD68E2" w:rsidP="00572DF7">
      <w:pPr>
        <w:pStyle w:val="ListParagraph"/>
        <w:ind w:left="0"/>
        <w:rPr>
          <w:b/>
          <w:i/>
          <w:iCs/>
          <w:sz w:val="22"/>
          <w:szCs w:val="22"/>
          <w:u w:val="single"/>
        </w:rPr>
      </w:pPr>
      <w:r w:rsidRPr="001006DA">
        <w:rPr>
          <w:b/>
          <w:i/>
          <w:iCs/>
          <w:sz w:val="22"/>
          <w:szCs w:val="22"/>
          <w:u w:val="single"/>
        </w:rPr>
        <w:t xml:space="preserve">SSAP No. 46—Investments in Subsidiary, Controlled and Affiliated Entities – </w:t>
      </w:r>
    </w:p>
    <w:p w14:paraId="1C61EEF8" w14:textId="10AA217F" w:rsidR="001F0E42" w:rsidRPr="001006DA" w:rsidRDefault="00BD68E2" w:rsidP="006F3B49">
      <w:pPr>
        <w:pStyle w:val="ListParagraph"/>
        <w:ind w:left="360"/>
        <w:rPr>
          <w:b/>
          <w:sz w:val="22"/>
          <w:szCs w:val="22"/>
        </w:rPr>
      </w:pPr>
      <w:r w:rsidRPr="001006DA">
        <w:rPr>
          <w:b/>
          <w:sz w:val="22"/>
          <w:szCs w:val="22"/>
        </w:rPr>
        <w:t xml:space="preserve">Superseded by SSAP No. 88 as of Jan. 1, 2005. </w:t>
      </w:r>
    </w:p>
    <w:p w14:paraId="03A2ACEA" w14:textId="77777777" w:rsidR="00911DDB" w:rsidRPr="001006DA" w:rsidRDefault="00911DDB" w:rsidP="006F3B49">
      <w:pPr>
        <w:pStyle w:val="ListParagraph"/>
        <w:ind w:left="360"/>
        <w:rPr>
          <w:bCs/>
          <w:sz w:val="22"/>
          <w:szCs w:val="22"/>
        </w:rPr>
      </w:pPr>
    </w:p>
    <w:p w14:paraId="0B11BB67" w14:textId="2EC66AC2" w:rsidR="00911DDB" w:rsidRPr="001006DA" w:rsidRDefault="00911DDB" w:rsidP="00533640">
      <w:pPr>
        <w:pStyle w:val="ListNumber3"/>
        <w:spacing w:line="259" w:lineRule="auto"/>
        <w:ind w:left="720"/>
        <w:jc w:val="both"/>
        <w:rPr>
          <w:sz w:val="20"/>
          <w:szCs w:val="20"/>
        </w:rPr>
      </w:pPr>
      <w:r w:rsidRPr="001006DA">
        <w:rPr>
          <w:sz w:val="20"/>
          <w:szCs w:val="20"/>
        </w:rPr>
        <w:t>7.b.ii</w:t>
      </w:r>
      <w:r w:rsidRPr="001006DA">
        <w:rPr>
          <w:sz w:val="20"/>
          <w:szCs w:val="20"/>
        </w:rPr>
        <w:tab/>
        <w:t>Investments in noninsurance SCA entities that have no significant ongoing operations other than to hold assets that are primarily for the direct or indirect benefit or use of the reporting entity or its affiliates, shall be recorded based on the underlying equity of the respective entity’s financial statements adjusted to a statutory basis of accounting and the resultant proportionate share of the subsidiary’s adjusted surplus, adjusted for unamortized goodwill as provided for in SSAP No. 68. Examples include but are not limited to: (i) an insurer and a SCA entity that leases autos, furniture, office equipment, or computer equipment to the insurer; (ii) an insurer and a SCA entity that owns real estate property that is leased to the insurer for office space; and (iii) an insurer and an SCA entity that holds investments that an insurer could acquire directly (i.e., “look through” investment subsidiary);</w:t>
      </w:r>
    </w:p>
    <w:p w14:paraId="29C4B5E1" w14:textId="77777777" w:rsidR="00533640" w:rsidRPr="001006DA" w:rsidRDefault="00533640" w:rsidP="00533640">
      <w:pPr>
        <w:pStyle w:val="ListNumber3"/>
        <w:spacing w:line="259" w:lineRule="auto"/>
        <w:ind w:left="720"/>
        <w:jc w:val="both"/>
        <w:rPr>
          <w:sz w:val="20"/>
          <w:szCs w:val="20"/>
        </w:rPr>
      </w:pPr>
    </w:p>
    <w:p w14:paraId="01DE407B" w14:textId="5B57C5EE" w:rsidR="00572DF7" w:rsidRPr="001006DA" w:rsidRDefault="00572DF7" w:rsidP="0072255A">
      <w:pPr>
        <w:pStyle w:val="ListParagraph"/>
        <w:ind w:left="0"/>
        <w:contextualSpacing w:val="0"/>
        <w:rPr>
          <w:b/>
          <w:i/>
          <w:iCs/>
          <w:sz w:val="22"/>
          <w:szCs w:val="22"/>
          <w:u w:val="single"/>
        </w:rPr>
      </w:pPr>
      <w:r w:rsidRPr="001006DA">
        <w:rPr>
          <w:b/>
          <w:i/>
          <w:iCs/>
          <w:sz w:val="22"/>
          <w:szCs w:val="22"/>
          <w:u w:val="single"/>
        </w:rPr>
        <w:t xml:space="preserve">SSAP No. </w:t>
      </w:r>
      <w:r w:rsidR="000D726F" w:rsidRPr="001006DA">
        <w:rPr>
          <w:b/>
          <w:i/>
          <w:iCs/>
          <w:sz w:val="22"/>
          <w:szCs w:val="22"/>
          <w:u w:val="single"/>
        </w:rPr>
        <w:t>97</w:t>
      </w:r>
      <w:r w:rsidRPr="001006DA">
        <w:rPr>
          <w:b/>
          <w:i/>
          <w:iCs/>
          <w:sz w:val="22"/>
          <w:szCs w:val="22"/>
          <w:u w:val="single"/>
        </w:rPr>
        <w:t xml:space="preserve">—Investments in Subsidiary, Controlled and Affiliated Entities – </w:t>
      </w:r>
    </w:p>
    <w:p w14:paraId="1E375C5A" w14:textId="2FFCBEC0" w:rsidR="00C73A73" w:rsidRPr="001006DA" w:rsidRDefault="00C73A73" w:rsidP="0072255A">
      <w:pPr>
        <w:pStyle w:val="ListNumber3"/>
        <w:spacing w:after="160" w:line="259" w:lineRule="auto"/>
        <w:jc w:val="both"/>
        <w:rPr>
          <w:sz w:val="22"/>
          <w:szCs w:val="22"/>
        </w:rPr>
      </w:pPr>
      <w:r w:rsidRPr="001006DA">
        <w:rPr>
          <w:sz w:val="22"/>
          <w:szCs w:val="22"/>
        </w:rPr>
        <w:t>The current guidance</w:t>
      </w:r>
      <w:r w:rsidR="00C90525" w:rsidRPr="001006DA">
        <w:rPr>
          <w:sz w:val="22"/>
          <w:szCs w:val="22"/>
        </w:rPr>
        <w:t xml:space="preserve"> requirement </w:t>
      </w:r>
      <w:r w:rsidR="00BC1702" w:rsidRPr="001006DA">
        <w:rPr>
          <w:sz w:val="22"/>
          <w:szCs w:val="22"/>
        </w:rPr>
        <w:t xml:space="preserve">prescribes </w:t>
      </w:r>
      <w:r w:rsidR="00C90525" w:rsidRPr="001006DA">
        <w:rPr>
          <w:sz w:val="22"/>
          <w:szCs w:val="22"/>
        </w:rPr>
        <w:t xml:space="preserve">measurement based on the market value approach (8a) or an equity method (8b). The following guidance is </w:t>
      </w:r>
      <w:r w:rsidR="003842E2" w:rsidRPr="001006DA">
        <w:rPr>
          <w:sz w:val="22"/>
          <w:szCs w:val="22"/>
        </w:rPr>
        <w:t>divided</w:t>
      </w:r>
      <w:r w:rsidR="00C90525" w:rsidRPr="001006DA">
        <w:rPr>
          <w:sz w:val="22"/>
          <w:szCs w:val="22"/>
        </w:rPr>
        <w:t xml:space="preserve"> as follows: 8bi: </w:t>
      </w:r>
      <w:r w:rsidR="0019092C" w:rsidRPr="001006DA">
        <w:rPr>
          <w:sz w:val="22"/>
          <w:szCs w:val="22"/>
        </w:rPr>
        <w:t>insurance subsidiaries, 8.b.ii: non-insurance subsidiaries that meet the activity and revenue test, 8bii</w:t>
      </w:r>
      <w:r w:rsidR="0072255A" w:rsidRPr="001006DA">
        <w:rPr>
          <w:sz w:val="22"/>
          <w:szCs w:val="22"/>
        </w:rPr>
        <w:t xml:space="preserve">: non-insurance subsidiaries not captured in 8a or 8bii, and 8biv: foreign insurance subsidiaries. </w:t>
      </w:r>
      <w:r w:rsidR="00BC1702" w:rsidRPr="001006DA">
        <w:rPr>
          <w:sz w:val="22"/>
          <w:szCs w:val="22"/>
        </w:rPr>
        <w:t xml:space="preserve">There is no current guidance for an “investment subsidiary” and those SCAs </w:t>
      </w:r>
      <w:r w:rsidR="00E13D22" w:rsidRPr="001006DA">
        <w:rPr>
          <w:sz w:val="22"/>
          <w:szCs w:val="22"/>
        </w:rPr>
        <w:t xml:space="preserve">would be captured under 8.b.iii and measured at the audited US GAAP equity. </w:t>
      </w:r>
    </w:p>
    <w:p w14:paraId="7DA4BEC7" w14:textId="77777777" w:rsidR="0040291B" w:rsidRPr="001006DA" w:rsidRDefault="0040291B" w:rsidP="0072255A">
      <w:pPr>
        <w:pStyle w:val="ListNumber"/>
        <w:numPr>
          <w:ilvl w:val="0"/>
          <w:numId w:val="33"/>
        </w:numPr>
        <w:spacing w:after="220"/>
        <w:ind w:left="720"/>
        <w:jc w:val="both"/>
        <w:rPr>
          <w:sz w:val="20"/>
          <w:szCs w:val="20"/>
        </w:rPr>
      </w:pPr>
      <w:r w:rsidRPr="001006DA">
        <w:rPr>
          <w:sz w:val="20"/>
          <w:szCs w:val="20"/>
        </w:rPr>
        <w:t xml:space="preserve">The admitted investments in SCA entities shall be valued using either the market valuation approach (as described in paragraph 8.a.), or one of the equity methods (as described in paragraph 8.b.) adjusted as appropriate in accordance with the guidance in </w:t>
      </w:r>
      <w:r w:rsidRPr="001006DA">
        <w:rPr>
          <w:i/>
          <w:sz w:val="20"/>
          <w:szCs w:val="20"/>
        </w:rPr>
        <w:t>SSAP No. 25</w:t>
      </w:r>
      <w:r w:rsidRPr="001006DA">
        <w:rPr>
          <w:i/>
          <w:iCs/>
          <w:sz w:val="20"/>
          <w:szCs w:val="20"/>
        </w:rPr>
        <w:t>—Affiliates and Other Related Parties</w:t>
      </w:r>
      <w:r w:rsidRPr="001006DA">
        <w:rPr>
          <w:sz w:val="20"/>
          <w:szCs w:val="20"/>
        </w:rPr>
        <w:t xml:space="preserve">, paragraph 18.d. </w:t>
      </w:r>
    </w:p>
    <w:p w14:paraId="3437D2A7" w14:textId="284E4A59" w:rsidR="0040291B" w:rsidRPr="001006DA" w:rsidRDefault="0040291B" w:rsidP="0072255A">
      <w:pPr>
        <w:pStyle w:val="ListNumber2"/>
        <w:numPr>
          <w:ilvl w:val="0"/>
          <w:numId w:val="34"/>
        </w:numPr>
        <w:spacing w:after="220"/>
        <w:ind w:left="1800"/>
        <w:jc w:val="both"/>
      </w:pPr>
      <w:proofErr w:type="gramStart"/>
      <w:r w:rsidRPr="001006DA">
        <w:t>In order to</w:t>
      </w:r>
      <w:proofErr w:type="gramEnd"/>
      <w:r w:rsidRPr="001006DA">
        <w:t xml:space="preserve"> use the market valuation approach for SCA entities, the following requirements apply:</w:t>
      </w:r>
    </w:p>
    <w:p w14:paraId="5C991BF8" w14:textId="77777777" w:rsidR="0040291B" w:rsidRPr="001006DA" w:rsidRDefault="0040291B" w:rsidP="0072255A">
      <w:pPr>
        <w:pStyle w:val="ListNumber3"/>
        <w:numPr>
          <w:ilvl w:val="0"/>
          <w:numId w:val="2"/>
        </w:numPr>
        <w:spacing w:after="220"/>
        <w:ind w:left="2520"/>
        <w:jc w:val="both"/>
        <w:rPr>
          <w:sz w:val="20"/>
          <w:szCs w:val="20"/>
        </w:rPr>
      </w:pPr>
      <w:r w:rsidRPr="001006DA">
        <w:rPr>
          <w:sz w:val="20"/>
          <w:szCs w:val="20"/>
        </w:rPr>
        <w:t>The subsidiary must be traded on one of the following major exchanges: (1) the New York Stock Exchange, (2) the NASDAQ, or (3) the Japan Exchange Group;</w:t>
      </w:r>
    </w:p>
    <w:p w14:paraId="78D2E7FC"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The reporting entity must submit subsidiary information to the NAIC SCA analysts for calculation of the subsidiary’s market value. Such calculation could result in further discounts in market value above the established base discounts based on ownership percentages detailed below;</w:t>
      </w:r>
    </w:p>
    <w:p w14:paraId="4E1AA828"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 xml:space="preserve">Ownership percentages for determining the discount rate shall be measured at the holding company level; </w:t>
      </w:r>
    </w:p>
    <w:p w14:paraId="6FB1D8E0"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If an investment in a SCA results in an ownership percentage between 10% and 50%, a base discount percentage between 0% and 20% on a sliding scale basis is required;</w:t>
      </w:r>
    </w:p>
    <w:p w14:paraId="14D9FB1E"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If an investment in a SCA results in an ownership percentage greater than 50% up to and including 80%, a base discount percentage between 20% and 30% on a sliding scale basis is required;</w:t>
      </w:r>
    </w:p>
    <w:p w14:paraId="09837D8D"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 xml:space="preserve">If an investment in a SCA results in an ownership percentage greater than 80% up to and including 85%, a minimum base discount percentage of 30% is required. </w:t>
      </w:r>
    </w:p>
    <w:p w14:paraId="147440EC"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Further, the SCA must have at least two million shares outstanding, with a total market value of at least $50 million in the public’s control; and</w:t>
      </w:r>
    </w:p>
    <w:p w14:paraId="4AEB6823"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Any ownership percentages exceeding 85% will result in the SCA being recorded on an equity method.</w:t>
      </w:r>
    </w:p>
    <w:p w14:paraId="4406EEB7" w14:textId="77777777" w:rsidR="0040291B" w:rsidRPr="001006DA" w:rsidRDefault="0040291B" w:rsidP="0072255A">
      <w:pPr>
        <w:pStyle w:val="ListNumber2"/>
        <w:numPr>
          <w:ilvl w:val="0"/>
          <w:numId w:val="34"/>
        </w:numPr>
        <w:tabs>
          <w:tab w:val="num" w:pos="1440"/>
        </w:tabs>
        <w:spacing w:after="220"/>
        <w:ind w:left="1800"/>
        <w:jc w:val="both"/>
      </w:pPr>
      <w:r w:rsidRPr="001006DA">
        <w:lastRenderedPageBreak/>
        <w:t>If a SCA investment does not meet the requirements for the market valuation approach in paragraph 8.a. or, if the requirements are met, but a reporting entity elects not to use that approach, the reporting entity’s proportionate share of its investments in SCAs shall be recorded as follows:</w:t>
      </w:r>
    </w:p>
    <w:p w14:paraId="5900C0D0" w14:textId="77777777" w:rsidR="0040291B" w:rsidRPr="001006DA" w:rsidRDefault="0040291B" w:rsidP="0072255A">
      <w:pPr>
        <w:pStyle w:val="ListNumber3"/>
        <w:numPr>
          <w:ilvl w:val="0"/>
          <w:numId w:val="36"/>
        </w:numPr>
        <w:spacing w:after="220"/>
        <w:ind w:left="2520"/>
        <w:jc w:val="both"/>
        <w:rPr>
          <w:sz w:val="20"/>
          <w:szCs w:val="20"/>
        </w:rPr>
      </w:pPr>
      <w:r w:rsidRPr="001006DA">
        <w:rPr>
          <w:sz w:val="20"/>
          <w:szCs w:val="20"/>
        </w:rPr>
        <w:t>Investments in U.S. insurance SCA entities shall be recorded based on either 1) the underlying audited statutory equity of the respective entity’s financial statements, adjusted for any unamortized goodwill as provided for in SSAP No. 68—Business Combinations and Goodwill</w:t>
      </w:r>
      <w:r w:rsidRPr="001006DA">
        <w:rPr>
          <w:sz w:val="20"/>
          <w:szCs w:val="20"/>
        </w:rPr>
        <w:footnoteReference w:id="2"/>
      </w:r>
      <w:r w:rsidRPr="001006DA">
        <w:rPr>
          <w:sz w:val="20"/>
          <w:szCs w:val="20"/>
        </w:rPr>
        <w:t xml:space="preserve"> or 2) the underlying audited statutory equity of the respective entity’s financial statements, adjusted for any unamortized goodwill, modified to remove the impact of any permitted or prescribed accounting practices that depart from the NAIC Accounting Practices and Procedures Manual. Reporting entities shall record investments in U.S. insurance SCA entities on at least a quarterly basis, and shall base the investment value on the most recent quarterly information available from the SCA. Entities may recognize their investment in U.S. insurance SCA entities based on the unaudited statutory equity in the SCAs year-end annual statement if the annual SCA audited financial statements are not complete as of the filing deadline. The recorded statutory equity shall be adjusted for audit adjustments, if any, as soon as the annual audited financial statements have been completed. Annual consolidated or combined audits are allowed if completed in accordance with the Model Regulation Requiring Annual Audited Financial Reports as adopted by the SCA’s domiciliary state;</w:t>
      </w:r>
    </w:p>
    <w:p w14:paraId="0CF1DFB4" w14:textId="77777777" w:rsidR="0040291B" w:rsidRPr="001006DA" w:rsidRDefault="0040291B" w:rsidP="0072255A">
      <w:pPr>
        <w:pStyle w:val="ListNumber3"/>
        <w:numPr>
          <w:ilvl w:val="0"/>
          <w:numId w:val="36"/>
        </w:numPr>
        <w:tabs>
          <w:tab w:val="num" w:pos="3600"/>
        </w:tabs>
        <w:spacing w:after="220"/>
        <w:ind w:left="2520"/>
        <w:jc w:val="both"/>
        <w:rPr>
          <w:sz w:val="20"/>
          <w:szCs w:val="20"/>
        </w:rPr>
      </w:pPr>
      <w:r w:rsidRPr="001006DA">
        <w:rPr>
          <w:sz w:val="20"/>
          <w:szCs w:val="20"/>
        </w:rPr>
        <w:t>Investments in both U.S. and foreign noninsurance SCA entities that are engaged in the following transactions or activities:</w:t>
      </w:r>
    </w:p>
    <w:p w14:paraId="361FC4B3" w14:textId="77777777" w:rsidR="0040291B" w:rsidRPr="001006DA" w:rsidRDefault="0040291B" w:rsidP="0072255A">
      <w:pPr>
        <w:pStyle w:val="BodyTestIndent4"/>
        <w:tabs>
          <w:tab w:val="num" w:pos="3600"/>
        </w:tabs>
        <w:ind w:left="3600" w:hanging="720"/>
        <w:rPr>
          <w:sz w:val="20"/>
        </w:rPr>
      </w:pPr>
      <w:r w:rsidRPr="001006DA">
        <w:rPr>
          <w:sz w:val="20"/>
        </w:rPr>
        <w:t xml:space="preserve">Collection of balances as described in </w:t>
      </w:r>
      <w:r w:rsidRPr="001006DA">
        <w:rPr>
          <w:i/>
          <w:sz w:val="20"/>
        </w:rPr>
        <w:t>SSAP No. 6—Uncollected Premium Balances, Bills Receivable for Premiums, and Amounts Due From Agents and Brokers</w:t>
      </w:r>
    </w:p>
    <w:p w14:paraId="7BC9C55D" w14:textId="77777777" w:rsidR="0040291B" w:rsidRPr="001006DA" w:rsidRDefault="0040291B" w:rsidP="0072255A">
      <w:pPr>
        <w:pStyle w:val="BodyTestIndent4"/>
        <w:tabs>
          <w:tab w:val="num" w:pos="3600"/>
        </w:tabs>
        <w:ind w:left="3600" w:hanging="720"/>
        <w:rPr>
          <w:sz w:val="20"/>
        </w:rPr>
      </w:pPr>
      <w:r w:rsidRPr="001006DA">
        <w:rPr>
          <w:sz w:val="20"/>
        </w:rPr>
        <w:t xml:space="preserve">Sale/lease or rental of EDP Equipment and Software as described in </w:t>
      </w:r>
      <w:r w:rsidRPr="001006DA">
        <w:rPr>
          <w:i/>
          <w:sz w:val="20"/>
        </w:rPr>
        <w:t>SSAP No. 16—Electronic Data Processing Equipment and Software</w:t>
      </w:r>
    </w:p>
    <w:p w14:paraId="06A585C9" w14:textId="77777777" w:rsidR="0040291B" w:rsidRPr="001006DA" w:rsidRDefault="0040291B" w:rsidP="0072255A">
      <w:pPr>
        <w:pStyle w:val="BodyTestIndent4"/>
        <w:tabs>
          <w:tab w:val="num" w:pos="3600"/>
        </w:tabs>
        <w:ind w:left="3600" w:hanging="720"/>
        <w:rPr>
          <w:sz w:val="20"/>
        </w:rPr>
      </w:pPr>
      <w:r w:rsidRPr="001006DA">
        <w:rPr>
          <w:sz w:val="20"/>
        </w:rPr>
        <w:t xml:space="preserve">Sale/lease or rental of furniture, fixtures, equipment or leasehold improvements as described in </w:t>
      </w:r>
      <w:r w:rsidRPr="001006DA">
        <w:rPr>
          <w:i/>
          <w:sz w:val="20"/>
        </w:rPr>
        <w:t>SSAP No. 19—Furniture, Fixtures, Equipment and Leasehold Improvements</w:t>
      </w:r>
    </w:p>
    <w:p w14:paraId="170A3362" w14:textId="77777777" w:rsidR="0040291B" w:rsidRPr="001006DA" w:rsidRDefault="0040291B" w:rsidP="0072255A">
      <w:pPr>
        <w:pStyle w:val="BodyTestIndent4"/>
        <w:tabs>
          <w:tab w:val="num" w:pos="3600"/>
        </w:tabs>
        <w:ind w:left="3600" w:hanging="720"/>
        <w:rPr>
          <w:sz w:val="20"/>
        </w:rPr>
      </w:pPr>
      <w:r w:rsidRPr="001006DA">
        <w:rPr>
          <w:sz w:val="20"/>
        </w:rPr>
        <w:t xml:space="preserve">Loans to employees, agents, brokers, representatives of the reporting entity or SCA as described in </w:t>
      </w:r>
      <w:r w:rsidRPr="001006DA">
        <w:rPr>
          <w:i/>
          <w:sz w:val="20"/>
        </w:rPr>
        <w:t>SSAP No. 20—Nonadmitted Assets</w:t>
      </w:r>
    </w:p>
    <w:p w14:paraId="7D61F563" w14:textId="77777777" w:rsidR="0040291B" w:rsidRPr="001006DA" w:rsidRDefault="0040291B" w:rsidP="0072255A">
      <w:pPr>
        <w:pStyle w:val="BodyTestIndent4"/>
        <w:tabs>
          <w:tab w:val="num" w:pos="3600"/>
        </w:tabs>
        <w:ind w:left="3600" w:hanging="720"/>
        <w:rPr>
          <w:sz w:val="20"/>
        </w:rPr>
      </w:pPr>
      <w:r w:rsidRPr="001006DA">
        <w:rPr>
          <w:sz w:val="20"/>
        </w:rPr>
        <w:t xml:space="preserve">Sale/lease or rental of automobiles, airplanes and other vehicles as described in </w:t>
      </w:r>
      <w:r w:rsidRPr="001006DA">
        <w:rPr>
          <w:i/>
          <w:sz w:val="20"/>
        </w:rPr>
        <w:t>SSAP No. 20—Nonadmitted Assets</w:t>
      </w:r>
      <w:r w:rsidRPr="001006DA">
        <w:rPr>
          <w:sz w:val="20"/>
        </w:rPr>
        <w:t xml:space="preserve">  </w:t>
      </w:r>
    </w:p>
    <w:p w14:paraId="320FDF69" w14:textId="77777777" w:rsidR="0040291B" w:rsidRPr="001006DA" w:rsidRDefault="0040291B" w:rsidP="0072255A">
      <w:pPr>
        <w:pStyle w:val="BodyTestIndent4"/>
        <w:tabs>
          <w:tab w:val="num" w:pos="3600"/>
        </w:tabs>
        <w:ind w:left="3600" w:hanging="720"/>
        <w:rPr>
          <w:sz w:val="20"/>
        </w:rPr>
      </w:pPr>
      <w:r w:rsidRPr="001006DA">
        <w:rPr>
          <w:sz w:val="20"/>
        </w:rPr>
        <w:t>Providing insurance services on behalf of the reporting entity including but not limited to accounting, actuarial, auditing, data processing, underwriting, collection of premiums, payment of claims and benefits, policyowner services</w:t>
      </w:r>
    </w:p>
    <w:p w14:paraId="25FA9025" w14:textId="77777777" w:rsidR="0040291B" w:rsidRPr="001006DA" w:rsidRDefault="0040291B" w:rsidP="0072255A">
      <w:pPr>
        <w:pStyle w:val="BodyTestIndent4"/>
        <w:tabs>
          <w:tab w:val="num" w:pos="3600"/>
        </w:tabs>
        <w:ind w:left="3600" w:hanging="720"/>
        <w:rPr>
          <w:sz w:val="20"/>
        </w:rPr>
      </w:pPr>
      <w:r w:rsidRPr="001006DA">
        <w:rPr>
          <w:sz w:val="20"/>
        </w:rPr>
        <w:t>Acting as an insurance or administrative agent or an agent for a government instrumentality performing an insurance function (e.g. processing of state workers compensations plans, managing assigned risk plans, Medicaid processing etc).</w:t>
      </w:r>
    </w:p>
    <w:p w14:paraId="18789C7B" w14:textId="77777777" w:rsidR="0040291B" w:rsidRPr="001006DA" w:rsidRDefault="0040291B" w:rsidP="0072255A">
      <w:pPr>
        <w:pStyle w:val="BodyTestIndent4"/>
        <w:tabs>
          <w:tab w:val="num" w:pos="3600"/>
        </w:tabs>
        <w:ind w:left="3600" w:hanging="720"/>
        <w:rPr>
          <w:sz w:val="20"/>
        </w:rPr>
      </w:pPr>
      <w:r w:rsidRPr="001006DA">
        <w:rPr>
          <w:sz w:val="20"/>
        </w:rPr>
        <w:t>Purchase or securitization of acquisition costs</w:t>
      </w:r>
    </w:p>
    <w:p w14:paraId="6617E7A2" w14:textId="77777777" w:rsidR="0040291B" w:rsidRPr="001006DA" w:rsidRDefault="0040291B" w:rsidP="0072255A">
      <w:pPr>
        <w:pStyle w:val="BodyTestIndent4"/>
        <w:numPr>
          <w:ilvl w:val="0"/>
          <w:numId w:val="0"/>
        </w:numPr>
        <w:ind w:left="2880"/>
        <w:rPr>
          <w:sz w:val="20"/>
        </w:rPr>
      </w:pPr>
      <w:r w:rsidRPr="001006DA">
        <w:rPr>
          <w:sz w:val="20"/>
        </w:rPr>
        <w:lastRenderedPageBreak/>
        <w:t>and if 20% or more of the SCA’s revenue is generated from the reporting entity and its affiliates, then the underlying equity of the respective entity’s audited U.S. Generally Accepted Accounting Principles (GAAP) financial statements shall be adjusted to a limited statutory basis of accounting in accordance with paragraph 9. For purposes of this section, revenue means GAAP revenue reported in the audited U.S. GAAP financial statements excluding realized and unrealized capital gains/losses. Foreign SCA entities are defined as those entities incorporated or otherwise legally formed under the laws of a foreign country. Paragraphs 22-27 provide guidance for investments in holding companies;</w:t>
      </w:r>
    </w:p>
    <w:p w14:paraId="3E1E2099" w14:textId="77777777" w:rsidR="0040291B" w:rsidRPr="001006DA" w:rsidRDefault="0040291B" w:rsidP="0072255A">
      <w:pPr>
        <w:pStyle w:val="ListNumber3"/>
        <w:numPr>
          <w:ilvl w:val="0"/>
          <w:numId w:val="36"/>
        </w:numPr>
        <w:tabs>
          <w:tab w:val="num" w:pos="2880"/>
        </w:tabs>
        <w:spacing w:after="220"/>
        <w:ind w:left="2520"/>
        <w:jc w:val="both"/>
        <w:rPr>
          <w:sz w:val="20"/>
          <w:szCs w:val="20"/>
        </w:rPr>
      </w:pPr>
      <w:r w:rsidRPr="001006DA">
        <w:rPr>
          <w:sz w:val="20"/>
          <w:szCs w:val="20"/>
        </w:rPr>
        <w:t>Investments in both U.S. and foreign noninsurance SCA entities that do not qualify under paragraph 8.b.ii., shall be recorded based on the audited U.S. GAAP equity of the investee. Foreign SCA entities are defined as those entities incorporated or otherwise legally formed under the laws of a foreign country. Additional guidance on investments in downstream holding companies is included in paragraphs 22-27. Additional guidance on the use of audited foreign GAAP basis financial statements for the U.S. GAAP equity valuation amount is included in paragraph 23.b.</w:t>
      </w:r>
    </w:p>
    <w:p w14:paraId="24D552E5" w14:textId="77777777" w:rsidR="0040291B" w:rsidRPr="001006DA" w:rsidRDefault="0040291B" w:rsidP="0072255A">
      <w:pPr>
        <w:pStyle w:val="ListNumber3"/>
        <w:numPr>
          <w:ilvl w:val="0"/>
          <w:numId w:val="36"/>
        </w:numPr>
        <w:tabs>
          <w:tab w:val="num" w:pos="2880"/>
        </w:tabs>
        <w:spacing w:after="220"/>
        <w:ind w:left="2520"/>
        <w:jc w:val="both"/>
        <w:rPr>
          <w:sz w:val="20"/>
          <w:szCs w:val="20"/>
        </w:rPr>
      </w:pPr>
      <w:r w:rsidRPr="001006DA">
        <w:rPr>
          <w:sz w:val="20"/>
          <w:szCs w:val="20"/>
        </w:rPr>
        <w:t xml:space="preserve">Investments in foreign insurance SCA entities shall be recorded based on the underlying U.S. GAAP equity from the audited U.S. GAAP basis financial statements, adjusted to a limited statutory basis of accounting in accordance with paragraph 9, if available. If the audited U.S. GAAP basis financial statements are not available, the investment can be recorded on the audited foreign statutory basis financial statements of the respective entity adjusted to a limited statutory basis of accounting in accordance with paragraph 9 and adjusted for reserves of the foreign insurance SCA with respect to the business it assumes directly and indirectly from a U.S. insurer using the statutory accounting principles promulgated by the NAIC in the </w:t>
      </w:r>
      <w:r w:rsidRPr="001006DA">
        <w:rPr>
          <w:i/>
          <w:sz w:val="20"/>
          <w:szCs w:val="20"/>
        </w:rPr>
        <w:t>Accounting Practices and Procedures Manual</w:t>
      </w:r>
      <w:r w:rsidRPr="001006DA">
        <w:rPr>
          <w:sz w:val="20"/>
          <w:szCs w:val="20"/>
        </w:rPr>
        <w:t>. The audited foreign statutory basis financial statements must include an audited footnote that reconciles net income and equity on the foreign statutory basis of accounting to the U.S. GAAP basis. Foreign insurance SCA entities are defined as alien insurers formed according to the legal requirements of a foreign country.</w:t>
      </w:r>
    </w:p>
    <w:p w14:paraId="731FABA0" w14:textId="20569338" w:rsidR="006F3B49" w:rsidRPr="001006DA" w:rsidRDefault="007B3BFC" w:rsidP="006F3B49">
      <w:pPr>
        <w:rPr>
          <w:b/>
          <w:i/>
          <w:iCs/>
          <w:sz w:val="22"/>
          <w:szCs w:val="22"/>
          <w:u w:val="single"/>
        </w:rPr>
      </w:pPr>
      <w:bookmarkStart w:id="1" w:name="_Hlk199849228"/>
      <w:r w:rsidRPr="001006DA">
        <w:rPr>
          <w:b/>
          <w:i/>
          <w:iCs/>
          <w:sz w:val="22"/>
          <w:szCs w:val="22"/>
          <w:u w:val="single"/>
        </w:rPr>
        <w:t xml:space="preserve">2024 Annual Statement Instructions – </w:t>
      </w:r>
      <w:r w:rsidR="004D79AD" w:rsidRPr="001006DA">
        <w:rPr>
          <w:b/>
          <w:i/>
          <w:iCs/>
          <w:sz w:val="22"/>
          <w:szCs w:val="22"/>
          <w:u w:val="single"/>
        </w:rPr>
        <w:t>Schedule D-6-1</w:t>
      </w:r>
    </w:p>
    <w:p w14:paraId="30475E4F" w14:textId="77777777" w:rsidR="00816199" w:rsidRPr="001006DA" w:rsidRDefault="00816199" w:rsidP="003842E2">
      <w:pPr>
        <w:jc w:val="both"/>
        <w:rPr>
          <w:sz w:val="20"/>
          <w:szCs w:val="20"/>
        </w:rPr>
      </w:pPr>
      <w:r w:rsidRPr="001006DA">
        <w:rPr>
          <w:sz w:val="20"/>
          <w:szCs w:val="20"/>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7A5FAC01" w14:textId="77777777" w:rsidR="00816199" w:rsidRPr="001006DA" w:rsidRDefault="00816199" w:rsidP="00CF614D">
      <w:pPr>
        <w:rPr>
          <w:sz w:val="20"/>
          <w:szCs w:val="20"/>
        </w:rPr>
      </w:pPr>
    </w:p>
    <w:p w14:paraId="148AE45A" w14:textId="137F0839" w:rsidR="00F1497D" w:rsidRPr="001006DA" w:rsidRDefault="00D51DE6" w:rsidP="00CF614D">
      <w:pPr>
        <w:rPr>
          <w:sz w:val="20"/>
          <w:szCs w:val="20"/>
        </w:rPr>
      </w:pPr>
      <w:r w:rsidRPr="001006DA">
        <w:rPr>
          <w:sz w:val="20"/>
          <w:szCs w:val="20"/>
        </w:rPr>
        <w:tab/>
      </w:r>
      <w:r w:rsidR="00816199" w:rsidRPr="001006DA">
        <w:rPr>
          <w:sz w:val="20"/>
          <w:szCs w:val="20"/>
        </w:rPr>
        <w:t>Category</w:t>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816199" w:rsidRPr="001006DA">
        <w:rPr>
          <w:sz w:val="20"/>
          <w:szCs w:val="20"/>
        </w:rPr>
        <w:t xml:space="preserve"> Line Number </w:t>
      </w:r>
    </w:p>
    <w:p w14:paraId="68F87E44" w14:textId="1750DF15" w:rsidR="00816199" w:rsidRPr="001006DA" w:rsidRDefault="00816199" w:rsidP="00D51DE6">
      <w:pPr>
        <w:ind w:left="720"/>
        <w:rPr>
          <w:sz w:val="20"/>
          <w:szCs w:val="20"/>
        </w:rPr>
      </w:pPr>
      <w:r w:rsidRPr="001006DA">
        <w:rPr>
          <w:sz w:val="20"/>
          <w:szCs w:val="20"/>
        </w:rPr>
        <w:t xml:space="preserve">Preferred Stocks: </w:t>
      </w:r>
    </w:p>
    <w:p w14:paraId="0F1C926B" w14:textId="605BA1E7" w:rsidR="00816199" w:rsidRPr="001006DA" w:rsidRDefault="00816199" w:rsidP="00D51DE6">
      <w:pPr>
        <w:ind w:left="720"/>
        <w:rPr>
          <w:sz w:val="20"/>
          <w:szCs w:val="20"/>
        </w:rPr>
      </w:pPr>
      <w:r w:rsidRPr="001006DA">
        <w:rPr>
          <w:sz w:val="20"/>
          <w:szCs w:val="20"/>
        </w:rPr>
        <w:t xml:space="preserve">Parent............................................................................................................................................. 0199999 </w:t>
      </w:r>
    </w:p>
    <w:p w14:paraId="48C0DDDA" w14:textId="1BF995F9" w:rsidR="00816199" w:rsidRPr="001006DA" w:rsidRDefault="00816199" w:rsidP="00D51DE6">
      <w:pPr>
        <w:ind w:left="720"/>
        <w:rPr>
          <w:sz w:val="20"/>
          <w:szCs w:val="20"/>
        </w:rPr>
      </w:pPr>
      <w:r w:rsidRPr="001006DA">
        <w:rPr>
          <w:sz w:val="20"/>
          <w:szCs w:val="20"/>
        </w:rPr>
        <w:t>U.S. Property &amp; Casualty Insurer.......................................................................................</w:t>
      </w:r>
      <w:r w:rsidR="005C0690" w:rsidRPr="001006DA">
        <w:rPr>
          <w:sz w:val="20"/>
          <w:szCs w:val="20"/>
        </w:rPr>
        <w:t xml:space="preserve"> </w:t>
      </w:r>
      <w:r w:rsidRPr="001006DA">
        <w:rPr>
          <w:sz w:val="20"/>
          <w:szCs w:val="20"/>
        </w:rPr>
        <w:t>........... 0299999</w:t>
      </w:r>
    </w:p>
    <w:p w14:paraId="74743914" w14:textId="51BE396C" w:rsidR="00816199" w:rsidRPr="001006DA" w:rsidRDefault="00816199" w:rsidP="00D51DE6">
      <w:pPr>
        <w:ind w:left="720"/>
        <w:rPr>
          <w:sz w:val="20"/>
          <w:szCs w:val="20"/>
        </w:rPr>
      </w:pPr>
      <w:r w:rsidRPr="001006DA">
        <w:rPr>
          <w:sz w:val="20"/>
          <w:szCs w:val="20"/>
        </w:rPr>
        <w:t xml:space="preserve"> U.S. Life Insurer ........................................................................................................................... 0399999 </w:t>
      </w:r>
    </w:p>
    <w:p w14:paraId="2AC34984" w14:textId="42A90C88" w:rsidR="00816199" w:rsidRPr="001006DA" w:rsidRDefault="00816199" w:rsidP="00D51DE6">
      <w:pPr>
        <w:ind w:left="720"/>
        <w:rPr>
          <w:sz w:val="20"/>
          <w:szCs w:val="20"/>
        </w:rPr>
      </w:pPr>
      <w:r w:rsidRPr="001006DA">
        <w:rPr>
          <w:sz w:val="20"/>
          <w:szCs w:val="20"/>
        </w:rPr>
        <w:t xml:space="preserve">U.S. Health Entity #....................................................................................................................... 0499999 </w:t>
      </w:r>
    </w:p>
    <w:p w14:paraId="1D197638" w14:textId="25F38A1F" w:rsidR="00816199" w:rsidRPr="001006DA" w:rsidRDefault="00816199" w:rsidP="00D51DE6">
      <w:pPr>
        <w:ind w:left="720"/>
        <w:rPr>
          <w:sz w:val="20"/>
          <w:szCs w:val="20"/>
        </w:rPr>
      </w:pPr>
      <w:r w:rsidRPr="001006DA">
        <w:rPr>
          <w:sz w:val="20"/>
          <w:szCs w:val="20"/>
        </w:rPr>
        <w:t xml:space="preserve">Alien Insurer ................................................................................................................................. 0599999 </w:t>
      </w:r>
    </w:p>
    <w:p w14:paraId="7065B5F8" w14:textId="44595167" w:rsidR="005C0690" w:rsidRPr="001006DA" w:rsidRDefault="00816199" w:rsidP="00D51DE6">
      <w:pPr>
        <w:ind w:left="720"/>
        <w:rPr>
          <w:sz w:val="20"/>
          <w:szCs w:val="20"/>
        </w:rPr>
      </w:pPr>
      <w:r w:rsidRPr="001006DA">
        <w:rPr>
          <w:sz w:val="20"/>
          <w:szCs w:val="20"/>
        </w:rPr>
        <w:t xml:space="preserve">Non-Insurer Which Controls Insurer ............................................................................................. 0699999 </w:t>
      </w:r>
      <w:r w:rsidRPr="001006DA">
        <w:rPr>
          <w:b/>
          <w:bCs/>
          <w:sz w:val="20"/>
          <w:szCs w:val="20"/>
        </w:rPr>
        <w:t>*Investment Subsidiary .............................................................................................................. 0799999</w:t>
      </w:r>
      <w:r w:rsidRPr="001006DA">
        <w:rPr>
          <w:sz w:val="20"/>
          <w:szCs w:val="20"/>
        </w:rPr>
        <w:t xml:space="preserve"> </w:t>
      </w:r>
    </w:p>
    <w:p w14:paraId="21CE486D" w14:textId="77777777" w:rsidR="001006DA" w:rsidRDefault="00816199" w:rsidP="00D51DE6">
      <w:pPr>
        <w:ind w:left="720"/>
        <w:rPr>
          <w:sz w:val="20"/>
          <w:szCs w:val="20"/>
        </w:rPr>
      </w:pPr>
      <w:r w:rsidRPr="001006DA">
        <w:rPr>
          <w:sz w:val="20"/>
          <w:szCs w:val="20"/>
        </w:rPr>
        <w:t>Other Affiliates .............................................................................................................................. 0899999</w:t>
      </w:r>
    </w:p>
    <w:p w14:paraId="1EAB5643" w14:textId="32A2922B" w:rsidR="00F1497D" w:rsidRPr="001006DA" w:rsidRDefault="00816199" w:rsidP="00D51DE6">
      <w:pPr>
        <w:ind w:left="720"/>
        <w:rPr>
          <w:sz w:val="20"/>
          <w:szCs w:val="20"/>
        </w:rPr>
      </w:pPr>
      <w:r w:rsidRPr="001006DA">
        <w:rPr>
          <w:sz w:val="20"/>
          <w:szCs w:val="20"/>
        </w:rPr>
        <w:t xml:space="preserve">Subtotals – Preferred Stocks ........................................................................................................ 0999999 </w:t>
      </w:r>
    </w:p>
    <w:p w14:paraId="69E475D8" w14:textId="77777777" w:rsidR="00F1497D" w:rsidRPr="001006DA" w:rsidRDefault="00F1497D" w:rsidP="00D51DE6">
      <w:pPr>
        <w:ind w:left="720"/>
        <w:rPr>
          <w:sz w:val="20"/>
          <w:szCs w:val="20"/>
        </w:rPr>
      </w:pPr>
    </w:p>
    <w:p w14:paraId="4FFF1B07" w14:textId="77777777" w:rsidR="00F1497D" w:rsidRPr="001006DA" w:rsidRDefault="00816199" w:rsidP="00D51DE6">
      <w:pPr>
        <w:ind w:left="720"/>
        <w:rPr>
          <w:sz w:val="20"/>
          <w:szCs w:val="20"/>
        </w:rPr>
      </w:pPr>
      <w:r w:rsidRPr="001006DA">
        <w:rPr>
          <w:sz w:val="20"/>
          <w:szCs w:val="20"/>
        </w:rPr>
        <w:t xml:space="preserve">Common Stocks: </w:t>
      </w:r>
    </w:p>
    <w:p w14:paraId="29FD5854" w14:textId="1F0F1AA9" w:rsidR="00D51DE6" w:rsidRPr="001006DA" w:rsidRDefault="00816199" w:rsidP="00D51DE6">
      <w:pPr>
        <w:ind w:left="720"/>
        <w:rPr>
          <w:sz w:val="20"/>
          <w:szCs w:val="20"/>
        </w:rPr>
      </w:pPr>
      <w:r w:rsidRPr="001006DA">
        <w:rPr>
          <w:sz w:val="20"/>
          <w:szCs w:val="20"/>
        </w:rPr>
        <w:t xml:space="preserve">Parent ........................................................................................................................................... 1099999 </w:t>
      </w:r>
    </w:p>
    <w:p w14:paraId="524D646F" w14:textId="455A084D" w:rsidR="002A64BD" w:rsidRPr="001006DA" w:rsidRDefault="00816199" w:rsidP="00D51DE6">
      <w:pPr>
        <w:ind w:left="720"/>
        <w:rPr>
          <w:sz w:val="20"/>
          <w:szCs w:val="20"/>
        </w:rPr>
      </w:pPr>
      <w:r w:rsidRPr="001006DA">
        <w:rPr>
          <w:sz w:val="20"/>
          <w:szCs w:val="20"/>
        </w:rPr>
        <w:t xml:space="preserve">U.S. Property &amp; Casualty Insurer.................................................................................................. 1199999 </w:t>
      </w:r>
    </w:p>
    <w:p w14:paraId="00336D9B" w14:textId="610F5919" w:rsidR="002A64BD" w:rsidRPr="001006DA" w:rsidRDefault="00816199" w:rsidP="00D51DE6">
      <w:pPr>
        <w:ind w:left="720"/>
        <w:rPr>
          <w:sz w:val="20"/>
          <w:szCs w:val="20"/>
        </w:rPr>
      </w:pPr>
      <w:r w:rsidRPr="001006DA">
        <w:rPr>
          <w:sz w:val="20"/>
          <w:szCs w:val="20"/>
        </w:rPr>
        <w:t xml:space="preserve">U.S. Life Insurer ........................................................................................................................... 1299999 </w:t>
      </w:r>
    </w:p>
    <w:p w14:paraId="3C5EA886" w14:textId="15E7161F" w:rsidR="002A64BD" w:rsidRPr="001006DA" w:rsidRDefault="00816199" w:rsidP="00D51DE6">
      <w:pPr>
        <w:ind w:left="720"/>
        <w:rPr>
          <w:sz w:val="20"/>
          <w:szCs w:val="20"/>
        </w:rPr>
      </w:pPr>
      <w:r w:rsidRPr="001006DA">
        <w:rPr>
          <w:sz w:val="20"/>
          <w:szCs w:val="20"/>
        </w:rPr>
        <w:t xml:space="preserve">U.S. Health Entity #....................................................................................................................... 1399999 </w:t>
      </w:r>
    </w:p>
    <w:p w14:paraId="52748362" w14:textId="77777777" w:rsidR="00D51DE6" w:rsidRPr="001006DA" w:rsidRDefault="00816199" w:rsidP="00D51DE6">
      <w:pPr>
        <w:ind w:left="720"/>
        <w:rPr>
          <w:sz w:val="20"/>
          <w:szCs w:val="20"/>
        </w:rPr>
      </w:pPr>
      <w:r w:rsidRPr="001006DA">
        <w:rPr>
          <w:sz w:val="20"/>
          <w:szCs w:val="20"/>
        </w:rPr>
        <w:t xml:space="preserve">Alien Insurer ................................................................................................................................. 1499999 </w:t>
      </w:r>
    </w:p>
    <w:p w14:paraId="70C106AF" w14:textId="6C2B4149" w:rsidR="002A64BD" w:rsidRPr="001006DA" w:rsidRDefault="00816199" w:rsidP="00D51DE6">
      <w:pPr>
        <w:ind w:left="720"/>
        <w:rPr>
          <w:sz w:val="20"/>
          <w:szCs w:val="20"/>
        </w:rPr>
      </w:pPr>
      <w:r w:rsidRPr="001006DA">
        <w:rPr>
          <w:sz w:val="20"/>
          <w:szCs w:val="20"/>
        </w:rPr>
        <w:t xml:space="preserve">Non-Insurer Which Controls Insurer ............................................................................................ 1599999 </w:t>
      </w:r>
    </w:p>
    <w:p w14:paraId="69397354" w14:textId="56E69F17" w:rsidR="002A64BD" w:rsidRPr="001006DA" w:rsidRDefault="00816199" w:rsidP="00D51DE6">
      <w:pPr>
        <w:ind w:left="720"/>
        <w:rPr>
          <w:b/>
          <w:bCs/>
          <w:sz w:val="20"/>
          <w:szCs w:val="20"/>
        </w:rPr>
      </w:pPr>
      <w:r w:rsidRPr="001006DA">
        <w:rPr>
          <w:b/>
          <w:bCs/>
          <w:sz w:val="20"/>
          <w:szCs w:val="20"/>
        </w:rPr>
        <w:t xml:space="preserve">*Investment Subsidiary ..............................................................................................................1699999 </w:t>
      </w:r>
    </w:p>
    <w:p w14:paraId="611D06FC" w14:textId="77777777" w:rsidR="00D51DE6" w:rsidRPr="001006DA" w:rsidRDefault="00816199" w:rsidP="00D51DE6">
      <w:pPr>
        <w:ind w:left="720"/>
        <w:rPr>
          <w:sz w:val="20"/>
          <w:szCs w:val="20"/>
        </w:rPr>
      </w:pPr>
      <w:r w:rsidRPr="001006DA">
        <w:rPr>
          <w:sz w:val="20"/>
          <w:szCs w:val="20"/>
        </w:rPr>
        <w:t xml:space="preserve">Other Affiliates ............................................................................................................................. 1799999 </w:t>
      </w:r>
    </w:p>
    <w:p w14:paraId="619F2748" w14:textId="7D3D32A0" w:rsidR="002A64BD" w:rsidRPr="001006DA" w:rsidRDefault="00816199" w:rsidP="00D51DE6">
      <w:pPr>
        <w:ind w:left="720"/>
        <w:rPr>
          <w:sz w:val="20"/>
          <w:szCs w:val="20"/>
        </w:rPr>
      </w:pPr>
      <w:r w:rsidRPr="001006DA">
        <w:rPr>
          <w:sz w:val="20"/>
          <w:szCs w:val="20"/>
        </w:rPr>
        <w:t xml:space="preserve">Subtotals – Common Stocks ........................................................................................................ 1899999 </w:t>
      </w:r>
    </w:p>
    <w:p w14:paraId="344EDB8B" w14:textId="4AAB02B0" w:rsidR="005044BE" w:rsidRPr="001006DA" w:rsidRDefault="00816199" w:rsidP="00D51DE6">
      <w:pPr>
        <w:ind w:left="720"/>
        <w:rPr>
          <w:sz w:val="20"/>
          <w:szCs w:val="20"/>
        </w:rPr>
      </w:pPr>
      <w:r w:rsidRPr="001006DA">
        <w:rPr>
          <w:sz w:val="20"/>
          <w:szCs w:val="20"/>
        </w:rPr>
        <w:lastRenderedPageBreak/>
        <w:t>Totals – Preferred and Common Stocks ...................................................................................... 1999999</w:t>
      </w:r>
    </w:p>
    <w:p w14:paraId="3856DF7C" w14:textId="374B8FEE" w:rsidR="00974DD6" w:rsidRPr="001006DA" w:rsidRDefault="005044BE" w:rsidP="00EE777E">
      <w:pPr>
        <w:tabs>
          <w:tab w:val="right" w:pos="1627"/>
        </w:tabs>
        <w:ind w:left="2160" w:hanging="2160"/>
        <w:rPr>
          <w:sz w:val="20"/>
          <w:szCs w:val="20"/>
        </w:rPr>
      </w:pPr>
      <w:r w:rsidRPr="001006DA">
        <w:rPr>
          <w:sz w:val="20"/>
          <w:szCs w:val="20"/>
        </w:rPr>
        <w:tab/>
      </w:r>
    </w:p>
    <w:p w14:paraId="783454CE" w14:textId="7E52FC32" w:rsidR="00EE777E" w:rsidRPr="001006DA" w:rsidRDefault="00EE777E" w:rsidP="00D66CA9">
      <w:pPr>
        <w:tabs>
          <w:tab w:val="right" w:pos="720"/>
          <w:tab w:val="left" w:pos="1530"/>
          <w:tab w:val="left" w:pos="1620"/>
        </w:tabs>
        <w:ind w:left="990" w:hanging="990"/>
        <w:jc w:val="both"/>
        <w:rPr>
          <w:sz w:val="20"/>
          <w:szCs w:val="20"/>
        </w:rPr>
      </w:pPr>
      <w:r w:rsidRPr="001006DA">
        <w:rPr>
          <w:sz w:val="20"/>
          <w:szCs w:val="20"/>
        </w:rPr>
        <w:t xml:space="preserve">*NOTE: </w:t>
      </w:r>
      <w:r w:rsidRPr="001006DA">
        <w:rPr>
          <w:sz w:val="20"/>
          <w:szCs w:val="20"/>
        </w:rPr>
        <w:tab/>
        <w: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t>
      </w:r>
    </w:p>
    <w:p w14:paraId="7DA2D38C" w14:textId="77777777" w:rsidR="00EE777E" w:rsidRPr="001006DA" w:rsidRDefault="00EE777E" w:rsidP="00EE777E">
      <w:pPr>
        <w:tabs>
          <w:tab w:val="right" w:pos="1627"/>
        </w:tabs>
        <w:ind w:left="2160" w:hanging="2160"/>
        <w:jc w:val="both"/>
        <w:rPr>
          <w:sz w:val="20"/>
          <w:szCs w:val="20"/>
        </w:rPr>
      </w:pPr>
    </w:p>
    <w:p w14:paraId="6CB9C399" w14:textId="2946D698" w:rsidR="00EE777E" w:rsidRPr="001006DA" w:rsidRDefault="00EE777E" w:rsidP="00D66CA9">
      <w:pPr>
        <w:pStyle w:val="ListParagraph"/>
        <w:numPr>
          <w:ilvl w:val="1"/>
          <w:numId w:val="34"/>
        </w:numPr>
        <w:tabs>
          <w:tab w:val="right" w:pos="1440"/>
        </w:tabs>
        <w:spacing w:after="120"/>
        <w:ind w:left="1440" w:hanging="450"/>
        <w:contextualSpacing w:val="0"/>
        <w:jc w:val="both"/>
        <w:rPr>
          <w:sz w:val="20"/>
          <w:szCs w:val="20"/>
        </w:rPr>
      </w:pPr>
      <w:r w:rsidRPr="001006DA">
        <w:rPr>
          <w:sz w:val="20"/>
          <w:szCs w:val="20"/>
        </w:rPr>
        <w:t xml:space="preserve">95% or more of the investment subsidiary’s assets would qualify as admitted </w:t>
      </w:r>
      <w:proofErr w:type="gramStart"/>
      <w:r w:rsidRPr="001006DA">
        <w:rPr>
          <w:sz w:val="20"/>
          <w:szCs w:val="20"/>
        </w:rPr>
        <w:t>assets;</w:t>
      </w:r>
      <w:proofErr w:type="gramEnd"/>
      <w:r w:rsidRPr="001006DA">
        <w:rPr>
          <w:sz w:val="20"/>
          <w:szCs w:val="20"/>
        </w:rPr>
        <w:t xml:space="preserve"> </w:t>
      </w:r>
    </w:p>
    <w:p w14:paraId="6C8BCAE5" w14:textId="71D1F38D" w:rsidR="00EE777E" w:rsidRPr="001006DA" w:rsidRDefault="00EE777E" w:rsidP="00D66CA9">
      <w:pPr>
        <w:pStyle w:val="ListParagraph"/>
        <w:numPr>
          <w:ilvl w:val="1"/>
          <w:numId w:val="34"/>
        </w:numPr>
        <w:tabs>
          <w:tab w:val="right" w:pos="1440"/>
          <w:tab w:val="right" w:pos="2160"/>
        </w:tabs>
        <w:spacing w:after="120"/>
        <w:ind w:left="1440" w:hanging="450"/>
        <w:contextualSpacing w:val="0"/>
        <w:jc w:val="both"/>
        <w:rPr>
          <w:sz w:val="20"/>
          <w:szCs w:val="20"/>
        </w:rPr>
      </w:pPr>
      <w:r w:rsidRPr="001006DA">
        <w:rPr>
          <w:sz w:val="20"/>
          <w:szCs w:val="20"/>
        </w:rPr>
        <w:t xml:space="preserve">The investment subsidiary’s total liabilities are 5% or less of total assets; </w:t>
      </w:r>
    </w:p>
    <w:p w14:paraId="264735EE" w14:textId="3ADBE875" w:rsidR="00EE777E" w:rsidRPr="001006DA" w:rsidRDefault="00EE777E" w:rsidP="00D66CA9">
      <w:pPr>
        <w:pStyle w:val="ListParagraph"/>
        <w:numPr>
          <w:ilvl w:val="1"/>
          <w:numId w:val="34"/>
        </w:numPr>
        <w:tabs>
          <w:tab w:val="right" w:pos="1440"/>
          <w:tab w:val="right" w:pos="2160"/>
        </w:tabs>
        <w:spacing w:after="120"/>
        <w:ind w:left="1440" w:hanging="450"/>
        <w:contextualSpacing w:val="0"/>
        <w:jc w:val="both"/>
        <w:rPr>
          <w:sz w:val="20"/>
          <w:szCs w:val="20"/>
        </w:rPr>
      </w:pPr>
      <w:r w:rsidRPr="001006DA">
        <w:rPr>
          <w:sz w:val="20"/>
          <w:szCs w:val="20"/>
        </w:rPr>
        <w: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t>
      </w:r>
    </w:p>
    <w:p w14:paraId="759D9675" w14:textId="3420D443" w:rsidR="00EE777E" w:rsidRPr="001006DA" w:rsidRDefault="00EE777E" w:rsidP="00D66CA9">
      <w:pPr>
        <w:pStyle w:val="ListParagraph"/>
        <w:numPr>
          <w:ilvl w:val="1"/>
          <w:numId w:val="34"/>
        </w:numPr>
        <w:tabs>
          <w:tab w:val="right" w:pos="1440"/>
          <w:tab w:val="left" w:pos="2250"/>
        </w:tabs>
        <w:ind w:left="1440"/>
        <w:jc w:val="both"/>
        <w:rPr>
          <w:b/>
          <w:bCs/>
          <w:sz w:val="20"/>
          <w:szCs w:val="20"/>
        </w:rPr>
      </w:pPr>
      <w:r w:rsidRPr="001006DA">
        <w:rPr>
          <w:b/>
          <w:bCs/>
          <w:sz w:val="20"/>
          <w:szCs w:val="20"/>
        </w:rPr>
        <w:t>The investment subsidiary’s book/adjusted carrying value does not exceed the imputed value on a statutory accounting basis. If the book/adjusted carrying value does exceed the imputed statutory value, the reporting entity may either nonadmit the excess or categorize such subsidiary in the “All Other Affiliates” category.</w:t>
      </w:r>
    </w:p>
    <w:p w14:paraId="12697331" w14:textId="77777777" w:rsidR="003842E2" w:rsidRPr="001006DA" w:rsidRDefault="003842E2" w:rsidP="00E925F6">
      <w:pPr>
        <w:rPr>
          <w:b/>
          <w:i/>
          <w:iCs/>
          <w:sz w:val="22"/>
          <w:szCs w:val="22"/>
          <w:u w:val="single"/>
        </w:rPr>
      </w:pPr>
    </w:p>
    <w:p w14:paraId="561EBDF4" w14:textId="27FC3AD3" w:rsidR="00E925F6" w:rsidRPr="001006DA" w:rsidRDefault="00E925F6" w:rsidP="00E925F6">
      <w:pPr>
        <w:rPr>
          <w:b/>
          <w:i/>
          <w:iCs/>
          <w:sz w:val="22"/>
          <w:szCs w:val="22"/>
          <w:u w:val="single"/>
        </w:rPr>
      </w:pPr>
      <w:r w:rsidRPr="001006DA">
        <w:rPr>
          <w:b/>
          <w:i/>
          <w:iCs/>
          <w:sz w:val="22"/>
          <w:szCs w:val="22"/>
          <w:u w:val="single"/>
        </w:rPr>
        <w:t xml:space="preserve">2023 RBC </w:t>
      </w:r>
      <w:r w:rsidR="00084B2D" w:rsidRPr="001006DA">
        <w:rPr>
          <w:b/>
          <w:i/>
          <w:iCs/>
          <w:sz w:val="22"/>
          <w:szCs w:val="22"/>
          <w:u w:val="single"/>
        </w:rPr>
        <w:t xml:space="preserve">Forecasting and Instructions: </w:t>
      </w:r>
    </w:p>
    <w:p w14:paraId="33861257" w14:textId="77777777" w:rsidR="00084B2D" w:rsidRPr="001006DA" w:rsidRDefault="00084B2D" w:rsidP="00E925F6">
      <w:pPr>
        <w:rPr>
          <w:b/>
          <w:i/>
          <w:iCs/>
          <w:sz w:val="22"/>
          <w:szCs w:val="22"/>
          <w:u w:val="single"/>
        </w:rPr>
      </w:pPr>
    </w:p>
    <w:p w14:paraId="3A708F59" w14:textId="39107327" w:rsidR="00354E0B" w:rsidRPr="001006DA" w:rsidRDefault="00354E0B" w:rsidP="00E925F6">
      <w:pPr>
        <w:rPr>
          <w:bCs/>
          <w:sz w:val="22"/>
          <w:szCs w:val="22"/>
        </w:rPr>
      </w:pPr>
      <w:r w:rsidRPr="001006DA">
        <w:rPr>
          <w:bCs/>
          <w:sz w:val="22"/>
          <w:szCs w:val="22"/>
        </w:rPr>
        <w:t>AFFILIATED/SUBSIDIARY STOCKS</w:t>
      </w:r>
      <w:r w:rsidR="00B15A6B" w:rsidRPr="001006DA">
        <w:rPr>
          <w:bCs/>
          <w:sz w:val="22"/>
          <w:szCs w:val="22"/>
        </w:rPr>
        <w:t xml:space="preserve"> – LR042, LR043, and LR044</w:t>
      </w:r>
    </w:p>
    <w:p w14:paraId="7F162A6E" w14:textId="77777777" w:rsidR="004C64E0" w:rsidRPr="001006DA" w:rsidRDefault="004C64E0" w:rsidP="00E925F6">
      <w:pPr>
        <w:rPr>
          <w:bCs/>
          <w:sz w:val="22"/>
          <w:szCs w:val="22"/>
        </w:rPr>
      </w:pPr>
    </w:p>
    <w:p w14:paraId="2EC63FA5" w14:textId="26A997D9" w:rsidR="008D3353" w:rsidRPr="001006DA" w:rsidRDefault="008D3353" w:rsidP="00E925F6">
      <w:pPr>
        <w:rPr>
          <w:bCs/>
          <w:sz w:val="22"/>
          <w:szCs w:val="22"/>
        </w:rPr>
      </w:pPr>
      <w:r w:rsidRPr="001006DA">
        <w:rPr>
          <w:bCs/>
          <w:sz w:val="22"/>
          <w:szCs w:val="22"/>
        </w:rPr>
        <w:t>(Only key excerpts included</w:t>
      </w:r>
      <w:r w:rsidR="001007EC" w:rsidRPr="001006DA">
        <w:rPr>
          <w:bCs/>
          <w:sz w:val="22"/>
          <w:szCs w:val="22"/>
        </w:rPr>
        <w:t xml:space="preserve"> – bolded for emphasis</w:t>
      </w:r>
      <w:r w:rsidRPr="001006DA">
        <w:rPr>
          <w:bCs/>
          <w:sz w:val="22"/>
          <w:szCs w:val="22"/>
        </w:rPr>
        <w:t>.)</w:t>
      </w:r>
    </w:p>
    <w:p w14:paraId="195D1153" w14:textId="77777777" w:rsidR="00354E0B" w:rsidRPr="001006DA" w:rsidRDefault="00354E0B" w:rsidP="00E925F6">
      <w:pPr>
        <w:rPr>
          <w:bCs/>
          <w:sz w:val="22"/>
          <w:szCs w:val="22"/>
        </w:rPr>
      </w:pPr>
    </w:p>
    <w:p w14:paraId="3FF608A5" w14:textId="27B69300" w:rsidR="00084B2D" w:rsidRPr="001006DA" w:rsidRDefault="00D301E9" w:rsidP="005A4C76">
      <w:pPr>
        <w:jc w:val="both"/>
        <w:rPr>
          <w:bCs/>
          <w:sz w:val="20"/>
          <w:szCs w:val="20"/>
        </w:rPr>
      </w:pPr>
      <w:r w:rsidRPr="001006DA">
        <w:rPr>
          <w:bCs/>
          <w:sz w:val="20"/>
          <w:szCs w:val="20"/>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r w:rsidRPr="001006DA">
        <w:rPr>
          <w:b/>
          <w:sz w:val="20"/>
          <w:szCs w:val="20"/>
        </w:rPr>
        <w:t>Investment subsidiaries are a subset of category A in that they are subject to a risk-based capital charge that includes the life RBC risk factors applied only to the investments held by the investment subsidiary for its parent insurer.</w:t>
      </w:r>
      <w:r w:rsidRPr="001006DA">
        <w:rPr>
          <w:bCs/>
          <w:sz w:val="20"/>
          <w:szCs w:val="20"/>
        </w:rPr>
        <w:t xml:space="preserve"> Publicly traded insurance affiliates/subsidiaries held at market value have characteristics of both broader categories. As a result, there is a two-part RBC calculation. The general treatment for each is explained below.</w:t>
      </w:r>
    </w:p>
    <w:p w14:paraId="5E170304" w14:textId="77777777" w:rsidR="00B15A6B" w:rsidRPr="001006DA" w:rsidRDefault="00B15A6B" w:rsidP="00E925F6">
      <w:pPr>
        <w:rPr>
          <w:bCs/>
          <w:sz w:val="20"/>
          <w:szCs w:val="20"/>
        </w:rPr>
      </w:pPr>
    </w:p>
    <w:p w14:paraId="13C1202E" w14:textId="77777777" w:rsidR="00BA7460" w:rsidRPr="001006DA" w:rsidRDefault="00B15A6B" w:rsidP="00BA7460">
      <w:pPr>
        <w:ind w:left="720"/>
        <w:jc w:val="both"/>
        <w:rPr>
          <w:bCs/>
          <w:sz w:val="20"/>
          <w:szCs w:val="20"/>
        </w:rPr>
      </w:pPr>
      <w:r w:rsidRPr="001006DA">
        <w:rPr>
          <w:b/>
          <w:sz w:val="20"/>
          <w:szCs w:val="20"/>
        </w:rPr>
        <w:t xml:space="preserve">4. </w:t>
      </w:r>
      <w:r w:rsidR="008D3353" w:rsidRPr="001006DA">
        <w:rPr>
          <w:b/>
          <w:sz w:val="20"/>
          <w:szCs w:val="20"/>
        </w:rPr>
        <w:tab/>
      </w:r>
      <w:r w:rsidRPr="001006DA">
        <w:rPr>
          <w:b/>
          <w:sz w:val="20"/>
          <w:szCs w:val="20"/>
        </w:rPr>
        <w:t>Investment Subsidiaries</w:t>
      </w:r>
      <w:r w:rsidRPr="001006DA">
        <w:rPr>
          <w:bCs/>
          <w:sz w:val="20"/>
          <w:szCs w:val="20"/>
        </w:rPr>
        <w:t xml:space="preserve"> </w:t>
      </w:r>
    </w:p>
    <w:p w14:paraId="125667A0" w14:textId="77777777" w:rsidR="00BA7460" w:rsidRPr="001006DA" w:rsidRDefault="00BA7460" w:rsidP="00BA7460">
      <w:pPr>
        <w:ind w:left="720"/>
        <w:jc w:val="both"/>
        <w:rPr>
          <w:bCs/>
          <w:sz w:val="20"/>
          <w:szCs w:val="20"/>
        </w:rPr>
      </w:pPr>
    </w:p>
    <w:p w14:paraId="6DB7D642" w14:textId="77777777" w:rsidR="00B15A6B" w:rsidRPr="001006DA" w:rsidRDefault="00B15A6B" w:rsidP="00BA7460">
      <w:pPr>
        <w:ind w:left="720"/>
        <w:jc w:val="both"/>
        <w:rPr>
          <w:bCs/>
          <w:sz w:val="20"/>
          <w:szCs w:val="20"/>
        </w:rPr>
      </w:pPr>
      <w:r w:rsidRPr="001006DA">
        <w:rPr>
          <w:bCs/>
          <w:sz w:val="20"/>
          <w:szCs w:val="20"/>
        </w:rPr>
        <w: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shall not include any broker-dealer or a money management fund managing funds other than those of the parent company. </w:t>
      </w:r>
      <w:r w:rsidRPr="001006DA">
        <w:rPr>
          <w:b/>
          <w:sz w:val="20"/>
          <w:szCs w:val="20"/>
        </w:rPr>
        <w:t xml:space="preserve">The </w:t>
      </w:r>
      <w:r w:rsidR="001007EC" w:rsidRPr="001006DA">
        <w:rPr>
          <w:b/>
          <w:sz w:val="20"/>
          <w:szCs w:val="20"/>
        </w:rPr>
        <w:t>risk</w:t>
      </w:r>
      <w:r w:rsidR="00793375" w:rsidRPr="001006DA">
        <w:rPr>
          <w:b/>
          <w:sz w:val="20"/>
          <w:szCs w:val="20"/>
        </w:rPr>
        <w:t>-</w:t>
      </w:r>
      <w:r w:rsidR="001007EC" w:rsidRPr="001006DA">
        <w:rPr>
          <w:b/>
          <w:sz w:val="20"/>
          <w:szCs w:val="20"/>
        </w:rPr>
        <w:t>based</w:t>
      </w:r>
      <w:r w:rsidRPr="001006DA">
        <w:rPr>
          <w:b/>
          <w:sz w:val="20"/>
          <w:szCs w:val="20"/>
        </w:rPr>
        <w:t xml:space="preserve">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t>
      </w:r>
      <w:r w:rsidRPr="001006DA">
        <w:rPr>
          <w:bCs/>
          <w:sz w:val="20"/>
          <w:szCs w:val="20"/>
        </w:rPr>
        <w: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t>
      </w:r>
    </w:p>
    <w:bookmarkEnd w:id="1"/>
    <w:p w14:paraId="358E3668" w14:textId="77777777" w:rsidR="006F1478" w:rsidRDefault="006F1478" w:rsidP="006F08E3">
      <w:pPr>
        <w:ind w:left="720"/>
        <w:jc w:val="both"/>
        <w:rPr>
          <w:bCs/>
          <w:sz w:val="20"/>
          <w:szCs w:val="20"/>
        </w:rPr>
      </w:pPr>
    </w:p>
    <w:p w14:paraId="5EF1A2A1" w14:textId="03AF0DFA" w:rsidR="001006DA" w:rsidRPr="007C3024" w:rsidRDefault="006F08E3" w:rsidP="006F1478">
      <w:pPr>
        <w:rPr>
          <w:b/>
          <w:i/>
          <w:sz w:val="22"/>
          <w:szCs w:val="22"/>
          <w:u w:val="single"/>
        </w:rPr>
      </w:pPr>
      <w:r w:rsidRPr="006F1478">
        <w:rPr>
          <w:b/>
          <w:i/>
          <w:iCs/>
          <w:sz w:val="22"/>
          <w:szCs w:val="22"/>
          <w:u w:val="single"/>
        </w:rPr>
        <w:t xml:space="preserve"> </w:t>
      </w:r>
      <w:r w:rsidRPr="007C3024">
        <w:rPr>
          <w:b/>
          <w:i/>
          <w:iCs/>
          <w:sz w:val="22"/>
          <w:szCs w:val="22"/>
          <w:u w:val="single"/>
        </w:rPr>
        <w:t xml:space="preserve">Investments </w:t>
      </w:r>
      <w:proofErr w:type="gramStart"/>
      <w:r w:rsidRPr="007C3024">
        <w:rPr>
          <w:b/>
          <w:i/>
          <w:iCs/>
          <w:sz w:val="22"/>
          <w:szCs w:val="22"/>
          <w:u w:val="single"/>
        </w:rPr>
        <w:t>of</w:t>
      </w:r>
      <w:proofErr w:type="gramEnd"/>
      <w:r w:rsidRPr="007C3024">
        <w:rPr>
          <w:b/>
          <w:i/>
          <w:iCs/>
          <w:sz w:val="22"/>
          <w:szCs w:val="22"/>
          <w:u w:val="single"/>
        </w:rPr>
        <w:t xml:space="preserve"> Insurers Model Act (Model 280)</w:t>
      </w:r>
    </w:p>
    <w:p w14:paraId="424DDAAC" w14:textId="77777777" w:rsidR="00E47EB6" w:rsidRPr="007C3024" w:rsidRDefault="00E47EB6" w:rsidP="006F1478">
      <w:pPr>
        <w:rPr>
          <w:b/>
          <w:i/>
          <w:iCs/>
          <w:sz w:val="22"/>
          <w:szCs w:val="22"/>
          <w:u w:val="single"/>
        </w:rPr>
      </w:pPr>
    </w:p>
    <w:p w14:paraId="35596CCA" w14:textId="77777777" w:rsidR="00623DD4" w:rsidRPr="007C3024" w:rsidRDefault="00623DD4" w:rsidP="006F1478">
      <w:pPr>
        <w:rPr>
          <w:b/>
          <w:sz w:val="22"/>
          <w:szCs w:val="22"/>
        </w:rPr>
      </w:pPr>
      <w:hyperlink r:id="rId11" w:history="1">
        <w:r w:rsidRPr="007C3024">
          <w:rPr>
            <w:rStyle w:val="Hyperlink"/>
            <w:b/>
            <w:sz w:val="22"/>
            <w:szCs w:val="22"/>
          </w:rPr>
          <w:t>https://content.naic.org/sites/default/files/model-law-280.pdf</w:t>
        </w:r>
      </w:hyperlink>
    </w:p>
    <w:p w14:paraId="0B06B5FF" w14:textId="4232E3C9" w:rsidR="00623DD4" w:rsidRPr="007C3024" w:rsidRDefault="00623DD4" w:rsidP="006F1478">
      <w:pPr>
        <w:rPr>
          <w:sz w:val="20"/>
          <w:szCs w:val="20"/>
        </w:rPr>
      </w:pPr>
      <w:r w:rsidRPr="007C3024">
        <w:rPr>
          <w:sz w:val="20"/>
          <w:szCs w:val="20"/>
        </w:rPr>
        <w:t>Section 2. Definitions For purposes of this Act:</w:t>
      </w:r>
    </w:p>
    <w:p w14:paraId="63EDA092" w14:textId="50A1FD98" w:rsidR="00E47EB6" w:rsidRPr="007C3024" w:rsidRDefault="00E47EB6" w:rsidP="006F1478">
      <w:pPr>
        <w:rPr>
          <w:b/>
          <w:sz w:val="20"/>
          <w:szCs w:val="20"/>
        </w:rPr>
      </w:pPr>
    </w:p>
    <w:p w14:paraId="5BDD2692" w14:textId="2F5D4622" w:rsidR="006F1478" w:rsidRPr="00E306B3" w:rsidRDefault="009F587E" w:rsidP="006F1478">
      <w:pPr>
        <w:jc w:val="both"/>
        <w:rPr>
          <w:rFonts w:asciiTheme="minorHAnsi" w:hAnsiTheme="minorHAnsi" w:cstheme="minorHAnsi"/>
          <w:bCs/>
          <w:sz w:val="20"/>
          <w:szCs w:val="20"/>
        </w:rPr>
      </w:pPr>
      <w:r w:rsidRPr="007C3024">
        <w:rPr>
          <w:sz w:val="20"/>
          <w:szCs w:val="20"/>
        </w:rPr>
        <w:t xml:space="preserve">TT. “Investment subsidiary” means a subsidiary of an insurer engaged or organized to engage exclusively in the ownership and management of assets authorized as investments for the insurer if each subsidiary agrees to limit its investment in any asset so that its investments will not cause the amount of the total investment of the insurer to exceed any of the investment limitations or avoid any other provisions of this Act applicable to the insurer. As used in this subsection, the total investment of the insurer shall include: (1) Direct investment by the insurer in an asset; and (2) The insurer’s proportionate share of an investment in an </w:t>
      </w:r>
      <w:r w:rsidRPr="007C3024">
        <w:rPr>
          <w:sz w:val="20"/>
          <w:szCs w:val="20"/>
        </w:rPr>
        <w:lastRenderedPageBreak/>
        <w:t>asset by an investment subsidiary of the insurer, which shall be calculated by multiplying the amount of the subsidiary’s investment by the percentage of the insurer’s ownership interest in the subsidiary</w:t>
      </w:r>
    </w:p>
    <w:p w14:paraId="709CEC35" w14:textId="77777777" w:rsidR="009F587E" w:rsidRPr="00E306B3" w:rsidRDefault="009F587E" w:rsidP="00B30CA0">
      <w:pPr>
        <w:pStyle w:val="BodyText2"/>
        <w:rPr>
          <w:rFonts w:asciiTheme="minorHAnsi" w:hAnsiTheme="minorHAnsi" w:cstheme="minorHAnsi"/>
          <w:szCs w:val="22"/>
        </w:rPr>
      </w:pPr>
    </w:p>
    <w:p w14:paraId="6C0E7C5C" w14:textId="5FEBE9FB" w:rsidR="006C27D0" w:rsidRPr="00E306B3" w:rsidRDefault="006C27D0" w:rsidP="00B30CA0">
      <w:pPr>
        <w:pStyle w:val="BodyText2"/>
        <w:rPr>
          <w:rFonts w:asciiTheme="minorHAnsi" w:hAnsiTheme="minorHAnsi" w:cstheme="minorHAnsi"/>
          <w:b w:val="0"/>
          <w:bCs w:val="0"/>
          <w:i/>
          <w:iCs/>
          <w:szCs w:val="22"/>
          <w:u w:val="single"/>
        </w:rPr>
      </w:pPr>
      <w:r w:rsidRPr="00E306B3">
        <w:rPr>
          <w:rFonts w:asciiTheme="minorHAnsi" w:hAnsiTheme="minorHAnsi" w:cstheme="minorHAnsi"/>
          <w:b w:val="0"/>
          <w:bCs w:val="0"/>
          <w:i/>
          <w:iCs/>
          <w:szCs w:val="22"/>
          <w:u w:val="single"/>
        </w:rPr>
        <w:t>Note that the act contains mu</w:t>
      </w:r>
      <w:r w:rsidR="0007308B" w:rsidRPr="00E306B3">
        <w:rPr>
          <w:rFonts w:asciiTheme="minorHAnsi" w:hAnsiTheme="minorHAnsi" w:cstheme="minorHAnsi"/>
          <w:b w:val="0"/>
          <w:bCs w:val="0"/>
          <w:i/>
          <w:iCs/>
          <w:szCs w:val="22"/>
          <w:u w:val="single"/>
        </w:rPr>
        <w:t xml:space="preserve">ltiple references to investment subsidiaries on limitations and diversification etc. </w:t>
      </w:r>
    </w:p>
    <w:p w14:paraId="6267E77F" w14:textId="77777777" w:rsidR="009F587E" w:rsidRPr="00E306B3" w:rsidRDefault="009F587E" w:rsidP="00B30CA0">
      <w:pPr>
        <w:pStyle w:val="BodyText2"/>
        <w:rPr>
          <w:rFonts w:asciiTheme="minorHAnsi" w:hAnsiTheme="minorHAnsi" w:cstheme="minorHAnsi"/>
          <w:szCs w:val="22"/>
        </w:rPr>
      </w:pPr>
    </w:p>
    <w:p w14:paraId="59DFDF4B" w14:textId="4F1E8F2F" w:rsidR="004623DC" w:rsidRPr="001006DA" w:rsidRDefault="002A1316" w:rsidP="00B30CA0">
      <w:pPr>
        <w:pStyle w:val="BodyText2"/>
        <w:rPr>
          <w:rFonts w:asciiTheme="minorHAnsi" w:hAnsiTheme="minorHAnsi" w:cstheme="minorHAnsi"/>
          <w:szCs w:val="22"/>
        </w:rPr>
      </w:pPr>
      <w:r w:rsidRPr="001006DA">
        <w:rPr>
          <w:rFonts w:asciiTheme="minorHAnsi" w:hAnsiTheme="minorHAnsi" w:cstheme="minorHAnsi"/>
          <w:szCs w:val="22"/>
        </w:rPr>
        <w:t xml:space="preserve">Activity to Date (issues previously addressed by </w:t>
      </w:r>
      <w:r w:rsidR="006B37DD" w:rsidRPr="001006DA">
        <w:rPr>
          <w:rFonts w:asciiTheme="minorHAnsi" w:hAnsiTheme="minorHAnsi" w:cstheme="minorHAnsi"/>
          <w:szCs w:val="22"/>
        </w:rPr>
        <w:t xml:space="preserve">the </w:t>
      </w:r>
      <w:r w:rsidR="00004652" w:rsidRPr="001006DA">
        <w:rPr>
          <w:rFonts w:asciiTheme="minorHAnsi" w:hAnsiTheme="minorHAnsi" w:cstheme="minorHAnsi"/>
          <w:szCs w:val="22"/>
        </w:rPr>
        <w:t>Working Group</w:t>
      </w:r>
      <w:r w:rsidRPr="001006DA">
        <w:rPr>
          <w:rFonts w:asciiTheme="minorHAnsi" w:hAnsiTheme="minorHAnsi" w:cstheme="minorHAnsi"/>
          <w:szCs w:val="22"/>
        </w:rPr>
        <w:t xml:space="preserve">, Emerging Accounting Issues </w:t>
      </w:r>
      <w:r w:rsidR="00004652" w:rsidRPr="001006DA">
        <w:rPr>
          <w:rFonts w:asciiTheme="minorHAnsi" w:hAnsiTheme="minorHAnsi" w:cstheme="minorHAnsi"/>
          <w:szCs w:val="22"/>
        </w:rPr>
        <w:t>(E) Working Group</w:t>
      </w:r>
      <w:r w:rsidRPr="001006DA">
        <w:rPr>
          <w:rFonts w:asciiTheme="minorHAnsi" w:hAnsiTheme="minorHAnsi" w:cstheme="minorHAnsi"/>
          <w:szCs w:val="22"/>
        </w:rPr>
        <w:t>, SEC, FASB, other State Departments of Insurance or other NAIC groups):</w:t>
      </w:r>
      <w:r w:rsidR="004E2BB9" w:rsidRPr="001006DA">
        <w:rPr>
          <w:rFonts w:asciiTheme="minorHAnsi" w:hAnsiTheme="minorHAnsi" w:cstheme="minorHAnsi"/>
          <w:szCs w:val="22"/>
        </w:rPr>
        <w:t xml:space="preserve"> </w:t>
      </w:r>
      <w:r w:rsidR="00EA5452" w:rsidRPr="001006DA">
        <w:rPr>
          <w:rFonts w:asciiTheme="minorHAnsi" w:hAnsiTheme="minorHAnsi" w:cstheme="minorHAnsi"/>
          <w:szCs w:val="22"/>
        </w:rPr>
        <w:t>None.</w:t>
      </w:r>
    </w:p>
    <w:p w14:paraId="058FDF78" w14:textId="77777777" w:rsidR="009D0C90" w:rsidRPr="001006DA" w:rsidRDefault="009D0C90" w:rsidP="00B30CA0">
      <w:pPr>
        <w:pStyle w:val="BodyText2"/>
        <w:rPr>
          <w:rFonts w:asciiTheme="minorHAnsi" w:hAnsiTheme="minorHAnsi" w:cstheme="minorHAnsi"/>
          <w:szCs w:val="22"/>
        </w:rPr>
      </w:pPr>
    </w:p>
    <w:p w14:paraId="1A7C9804" w14:textId="37F353B2" w:rsidR="002A1316" w:rsidRPr="001006DA" w:rsidRDefault="002A1316" w:rsidP="00B30CA0">
      <w:pPr>
        <w:pStyle w:val="BodyText"/>
        <w:rPr>
          <w:rFonts w:asciiTheme="minorHAnsi" w:hAnsiTheme="minorHAnsi" w:cstheme="minorHAnsi"/>
          <w:b/>
          <w:sz w:val="22"/>
          <w:szCs w:val="22"/>
        </w:rPr>
      </w:pPr>
      <w:r w:rsidRPr="001006DA">
        <w:rPr>
          <w:rFonts w:asciiTheme="minorHAnsi" w:hAnsiTheme="minorHAnsi" w:cstheme="minorHAnsi"/>
          <w:b/>
          <w:sz w:val="22"/>
          <w:szCs w:val="22"/>
        </w:rPr>
        <w:t xml:space="preserve">Information or </w:t>
      </w:r>
      <w:r w:rsidR="00DF407B" w:rsidRPr="001006DA">
        <w:rPr>
          <w:rFonts w:asciiTheme="minorHAnsi" w:hAnsiTheme="minorHAnsi" w:cstheme="minorHAnsi"/>
          <w:b/>
          <w:sz w:val="22"/>
          <w:szCs w:val="22"/>
        </w:rPr>
        <w:t>i</w:t>
      </w:r>
      <w:r w:rsidRPr="001006DA">
        <w:rPr>
          <w:rFonts w:asciiTheme="minorHAnsi" w:hAnsiTheme="minorHAnsi" w:cstheme="minorHAnsi"/>
          <w:b/>
          <w:sz w:val="22"/>
          <w:szCs w:val="22"/>
        </w:rPr>
        <w:t xml:space="preserve">ssues (included in </w:t>
      </w:r>
      <w:r w:rsidRPr="001006DA">
        <w:rPr>
          <w:rFonts w:asciiTheme="minorHAnsi" w:hAnsiTheme="minorHAnsi" w:cstheme="minorHAnsi"/>
          <w:b/>
          <w:i/>
          <w:sz w:val="22"/>
          <w:szCs w:val="22"/>
        </w:rPr>
        <w:t>Description of Issue</w:t>
      </w:r>
      <w:r w:rsidRPr="001006DA">
        <w:rPr>
          <w:rFonts w:asciiTheme="minorHAnsi" w:hAnsiTheme="minorHAnsi" w:cstheme="minorHAnsi"/>
          <w:b/>
          <w:sz w:val="22"/>
          <w:szCs w:val="22"/>
        </w:rPr>
        <w:t xml:space="preserve">) not previously contemplated by the </w:t>
      </w:r>
      <w:r w:rsidR="00004652" w:rsidRPr="001006DA">
        <w:rPr>
          <w:rFonts w:asciiTheme="minorHAnsi" w:hAnsiTheme="minorHAnsi" w:cstheme="minorHAnsi"/>
          <w:b/>
          <w:sz w:val="22"/>
          <w:szCs w:val="22"/>
        </w:rPr>
        <w:t>Working Group</w:t>
      </w:r>
      <w:r w:rsidRPr="001006DA">
        <w:rPr>
          <w:rFonts w:asciiTheme="minorHAnsi" w:hAnsiTheme="minorHAnsi" w:cstheme="minorHAnsi"/>
          <w:b/>
          <w:sz w:val="22"/>
          <w:szCs w:val="22"/>
        </w:rPr>
        <w:t>:</w:t>
      </w:r>
    </w:p>
    <w:p w14:paraId="38E08ED2" w14:textId="77777777" w:rsidR="002A1316" w:rsidRPr="001006DA" w:rsidRDefault="00FE7FAA" w:rsidP="00B30CA0">
      <w:pPr>
        <w:pStyle w:val="BodyText"/>
        <w:rPr>
          <w:rFonts w:asciiTheme="minorHAnsi" w:hAnsiTheme="minorHAnsi" w:cstheme="minorHAnsi"/>
          <w:bCs/>
          <w:sz w:val="22"/>
          <w:szCs w:val="22"/>
        </w:rPr>
      </w:pPr>
      <w:r w:rsidRPr="001006DA">
        <w:rPr>
          <w:rFonts w:asciiTheme="minorHAnsi" w:hAnsiTheme="minorHAnsi" w:cstheme="minorHAnsi"/>
          <w:bCs/>
          <w:sz w:val="22"/>
          <w:szCs w:val="22"/>
        </w:rPr>
        <w:t>None</w:t>
      </w:r>
    </w:p>
    <w:p w14:paraId="19D3DF10" w14:textId="77777777" w:rsidR="006B37DD" w:rsidRPr="001006DA" w:rsidRDefault="006B37DD" w:rsidP="00B30CA0">
      <w:pPr>
        <w:pStyle w:val="BodyText2"/>
        <w:rPr>
          <w:rFonts w:asciiTheme="minorHAnsi" w:hAnsiTheme="minorHAnsi" w:cstheme="minorHAnsi"/>
          <w:b w:val="0"/>
          <w:bCs w:val="0"/>
          <w:szCs w:val="22"/>
        </w:rPr>
      </w:pPr>
    </w:p>
    <w:p w14:paraId="70213B4E" w14:textId="4B3051E9" w:rsidR="00490996" w:rsidRPr="001006DA" w:rsidRDefault="00490996" w:rsidP="00490996">
      <w:pPr>
        <w:pStyle w:val="Default"/>
        <w:rPr>
          <w:rFonts w:asciiTheme="minorHAnsi" w:hAnsiTheme="minorHAnsi" w:cstheme="minorHAnsi"/>
          <w:bCs/>
          <w:sz w:val="22"/>
          <w:szCs w:val="22"/>
        </w:rPr>
      </w:pPr>
      <w:r w:rsidRPr="001006DA">
        <w:rPr>
          <w:rFonts w:asciiTheme="minorHAnsi" w:hAnsiTheme="minorHAnsi" w:cstheme="minorHAnsi"/>
          <w:b/>
          <w:sz w:val="22"/>
          <w:szCs w:val="22"/>
        </w:rPr>
        <w:t>Convergence with International Financial Reporting Standards (IFRS):</w:t>
      </w:r>
      <w:r w:rsidR="002408D3" w:rsidRPr="001006DA">
        <w:rPr>
          <w:rFonts w:asciiTheme="minorHAnsi" w:hAnsiTheme="minorHAnsi" w:cstheme="minorHAnsi"/>
          <w:b/>
          <w:sz w:val="22"/>
          <w:szCs w:val="22"/>
        </w:rPr>
        <w:t xml:space="preserve"> </w:t>
      </w:r>
      <w:r w:rsidR="002408D3" w:rsidRPr="001006DA">
        <w:rPr>
          <w:rFonts w:asciiTheme="minorHAnsi" w:hAnsiTheme="minorHAnsi" w:cstheme="minorHAnsi"/>
          <w:bCs/>
          <w:sz w:val="22"/>
          <w:szCs w:val="22"/>
        </w:rPr>
        <w:t>N</w:t>
      </w:r>
      <w:r w:rsidR="006E0775" w:rsidRPr="001006DA">
        <w:rPr>
          <w:rFonts w:asciiTheme="minorHAnsi" w:hAnsiTheme="minorHAnsi" w:cstheme="minorHAnsi"/>
          <w:bCs/>
          <w:sz w:val="22"/>
          <w:szCs w:val="22"/>
        </w:rPr>
        <w:t>/</w:t>
      </w:r>
      <w:r w:rsidR="002408D3" w:rsidRPr="001006DA">
        <w:rPr>
          <w:rFonts w:asciiTheme="minorHAnsi" w:hAnsiTheme="minorHAnsi" w:cstheme="minorHAnsi"/>
          <w:bCs/>
          <w:sz w:val="22"/>
          <w:szCs w:val="22"/>
        </w:rPr>
        <w:t>A</w:t>
      </w:r>
    </w:p>
    <w:p w14:paraId="2C7814E2" w14:textId="77777777" w:rsidR="008E7BFB" w:rsidRPr="001006DA" w:rsidRDefault="008E7BFB" w:rsidP="00490996">
      <w:pPr>
        <w:pStyle w:val="Default"/>
        <w:rPr>
          <w:rFonts w:asciiTheme="minorHAnsi" w:hAnsiTheme="minorHAnsi" w:cstheme="minorHAnsi"/>
          <w:bCs/>
          <w:sz w:val="22"/>
          <w:szCs w:val="22"/>
        </w:rPr>
      </w:pPr>
    </w:p>
    <w:p w14:paraId="5557637B" w14:textId="27906A5F" w:rsidR="00237383" w:rsidRPr="001006DA" w:rsidRDefault="00711CBA" w:rsidP="004E2BB9">
      <w:pPr>
        <w:pStyle w:val="BodyText2"/>
        <w:rPr>
          <w:rFonts w:asciiTheme="minorHAnsi" w:hAnsiTheme="minorHAnsi" w:cstheme="minorHAnsi"/>
          <w:szCs w:val="22"/>
        </w:rPr>
      </w:pPr>
      <w:r w:rsidRPr="001006DA">
        <w:rPr>
          <w:rFonts w:asciiTheme="minorHAnsi" w:hAnsiTheme="minorHAnsi" w:cstheme="minorHAnsi"/>
          <w:szCs w:val="22"/>
        </w:rPr>
        <w:t xml:space="preserve">Staff </w:t>
      </w:r>
      <w:r w:rsidR="002A1316" w:rsidRPr="001006DA">
        <w:rPr>
          <w:rFonts w:asciiTheme="minorHAnsi" w:hAnsiTheme="minorHAnsi" w:cstheme="minorHAnsi"/>
          <w:szCs w:val="22"/>
        </w:rPr>
        <w:t>Recommendation</w:t>
      </w:r>
      <w:r w:rsidR="009142E8" w:rsidRPr="001006DA">
        <w:rPr>
          <w:rFonts w:asciiTheme="minorHAnsi" w:hAnsiTheme="minorHAnsi" w:cstheme="minorHAnsi"/>
          <w:szCs w:val="22"/>
        </w:rPr>
        <w:t xml:space="preserve"> </w:t>
      </w:r>
      <w:r w:rsidR="00D248E7" w:rsidRPr="001006DA">
        <w:rPr>
          <w:rFonts w:asciiTheme="minorHAnsi" w:hAnsiTheme="minorHAnsi" w:cstheme="minorHAnsi"/>
          <w:szCs w:val="22"/>
        </w:rPr>
        <w:t>–</w:t>
      </w:r>
      <w:r w:rsidR="009142E8" w:rsidRPr="001006DA">
        <w:rPr>
          <w:rFonts w:asciiTheme="minorHAnsi" w:hAnsiTheme="minorHAnsi" w:cstheme="minorHAnsi"/>
          <w:szCs w:val="22"/>
        </w:rPr>
        <w:t xml:space="preserve"> </w:t>
      </w:r>
      <w:r w:rsidR="00D248E7" w:rsidRPr="001006DA">
        <w:rPr>
          <w:rFonts w:asciiTheme="minorHAnsi" w:hAnsiTheme="minorHAnsi" w:cstheme="minorHAnsi"/>
          <w:szCs w:val="22"/>
        </w:rPr>
        <w:t>2024 Fall National Meeting</w:t>
      </w:r>
      <w:r w:rsidR="002A1316" w:rsidRPr="001006DA">
        <w:rPr>
          <w:rFonts w:asciiTheme="minorHAnsi" w:hAnsiTheme="minorHAnsi" w:cstheme="minorHAnsi"/>
          <w:szCs w:val="22"/>
        </w:rPr>
        <w:t>:</w:t>
      </w:r>
      <w:r w:rsidR="004128F1" w:rsidRPr="001006DA">
        <w:rPr>
          <w:rFonts w:asciiTheme="minorHAnsi" w:hAnsiTheme="minorHAnsi" w:cstheme="minorHAnsi"/>
          <w:szCs w:val="22"/>
        </w:rPr>
        <w:t xml:space="preserve"> </w:t>
      </w:r>
    </w:p>
    <w:p w14:paraId="173F60DB" w14:textId="3D9A656D" w:rsidR="00310F76" w:rsidRPr="001006DA" w:rsidRDefault="00D543F9" w:rsidP="00916EEC">
      <w:pPr>
        <w:pStyle w:val="BodyText2"/>
        <w:rPr>
          <w:rFonts w:asciiTheme="minorHAnsi" w:hAnsiTheme="minorHAnsi" w:cstheme="minorHAnsi"/>
          <w:szCs w:val="22"/>
        </w:rPr>
      </w:pPr>
      <w:r w:rsidRPr="001006DA">
        <w:rPr>
          <w:rFonts w:asciiTheme="minorHAnsi" w:hAnsiTheme="minorHAnsi" w:cstheme="minorHAnsi"/>
          <w:szCs w:val="22"/>
        </w:rPr>
        <w:t xml:space="preserve">NAIC staff </w:t>
      </w:r>
      <w:r w:rsidR="00C537B3" w:rsidRPr="001006DA">
        <w:rPr>
          <w:rFonts w:asciiTheme="minorHAnsi" w:hAnsiTheme="minorHAnsi" w:cstheme="minorHAnsi"/>
          <w:szCs w:val="22"/>
        </w:rPr>
        <w:t>recommend</w:t>
      </w:r>
      <w:r w:rsidRPr="001006DA">
        <w:rPr>
          <w:rFonts w:asciiTheme="minorHAnsi" w:hAnsiTheme="minorHAnsi" w:cstheme="minorHAnsi"/>
          <w:szCs w:val="22"/>
        </w:rPr>
        <w:t xml:space="preserve"> that the Working Group move this item to the active listing </w:t>
      </w:r>
      <w:r w:rsidR="00916EEC" w:rsidRPr="001006DA">
        <w:rPr>
          <w:rFonts w:asciiTheme="minorHAnsi" w:hAnsiTheme="minorHAnsi" w:cstheme="minorHAnsi"/>
          <w:szCs w:val="22"/>
        </w:rPr>
        <w:t>and expose this agenda item with a request for comments on</w:t>
      </w:r>
      <w:r w:rsidR="00B956A4" w:rsidRPr="001006DA">
        <w:rPr>
          <w:rFonts w:asciiTheme="minorHAnsi" w:hAnsiTheme="minorHAnsi" w:cstheme="minorHAnsi"/>
          <w:szCs w:val="22"/>
        </w:rPr>
        <w:t xml:space="preserve"> the options offered to clarify statutory accounting</w:t>
      </w:r>
      <w:r w:rsidR="00DD5338" w:rsidRPr="001006DA">
        <w:rPr>
          <w:rFonts w:asciiTheme="minorHAnsi" w:hAnsiTheme="minorHAnsi" w:cstheme="minorHAnsi"/>
          <w:szCs w:val="22"/>
        </w:rPr>
        <w:t xml:space="preserve"> guidelines (and resulting reporting impacts) </w:t>
      </w:r>
      <w:r w:rsidR="00D1689F" w:rsidRPr="001006DA">
        <w:rPr>
          <w:rFonts w:asciiTheme="minorHAnsi" w:hAnsiTheme="minorHAnsi" w:cstheme="minorHAnsi"/>
          <w:szCs w:val="22"/>
        </w:rPr>
        <w:t xml:space="preserve">for </w:t>
      </w:r>
      <w:r w:rsidR="00B956A4" w:rsidRPr="001006DA">
        <w:rPr>
          <w:rFonts w:asciiTheme="minorHAnsi" w:hAnsiTheme="minorHAnsi" w:cstheme="minorHAnsi"/>
          <w:szCs w:val="22"/>
        </w:rPr>
        <w:t xml:space="preserve">investment subsidiaries. </w:t>
      </w:r>
      <w:r w:rsidR="00DD5338" w:rsidRPr="001006DA">
        <w:rPr>
          <w:rFonts w:asciiTheme="minorHAnsi" w:hAnsiTheme="minorHAnsi" w:cstheme="minorHAnsi"/>
          <w:szCs w:val="22"/>
        </w:rPr>
        <w:t>As noted,</w:t>
      </w:r>
      <w:r w:rsidR="00580534" w:rsidRPr="001006DA">
        <w:rPr>
          <w:rFonts w:asciiTheme="minorHAnsi" w:hAnsiTheme="minorHAnsi" w:cstheme="minorHAnsi"/>
          <w:szCs w:val="22"/>
        </w:rPr>
        <w:t xml:space="preserve"> </w:t>
      </w:r>
      <w:proofErr w:type="gramStart"/>
      <w:r w:rsidR="00580534" w:rsidRPr="001006DA">
        <w:rPr>
          <w:rFonts w:asciiTheme="minorHAnsi" w:hAnsiTheme="minorHAnsi" w:cstheme="minorHAnsi"/>
          <w:szCs w:val="22"/>
        </w:rPr>
        <w:t>with the exception of</w:t>
      </w:r>
      <w:proofErr w:type="gramEnd"/>
      <w:r w:rsidR="00580534" w:rsidRPr="001006DA">
        <w:rPr>
          <w:rFonts w:asciiTheme="minorHAnsi" w:hAnsiTheme="minorHAnsi" w:cstheme="minorHAnsi"/>
          <w:szCs w:val="22"/>
        </w:rPr>
        <w:t xml:space="preserve"> possible revisions to SSAP No. 97, the other possible actions are to sponsor blanks proposals or send referrals to </w:t>
      </w:r>
      <w:r w:rsidR="005E76AA" w:rsidRPr="001006DA">
        <w:rPr>
          <w:rFonts w:asciiTheme="minorHAnsi" w:hAnsiTheme="minorHAnsi" w:cstheme="minorHAnsi"/>
          <w:szCs w:val="22"/>
        </w:rPr>
        <w:t xml:space="preserve">the </w:t>
      </w:r>
      <w:r w:rsidR="00580534" w:rsidRPr="001006DA">
        <w:rPr>
          <w:rFonts w:asciiTheme="minorHAnsi" w:hAnsiTheme="minorHAnsi" w:cstheme="minorHAnsi"/>
          <w:szCs w:val="22"/>
        </w:rPr>
        <w:t xml:space="preserve">Capital Adequacy (E) Task Force </w:t>
      </w:r>
      <w:r w:rsidR="005E76AA" w:rsidRPr="001006DA">
        <w:rPr>
          <w:rFonts w:asciiTheme="minorHAnsi" w:hAnsiTheme="minorHAnsi" w:cstheme="minorHAnsi"/>
          <w:szCs w:val="22"/>
        </w:rPr>
        <w:t xml:space="preserve">and related RBC groups with a request for revisions. </w:t>
      </w:r>
      <w:r w:rsidR="006F6B47" w:rsidRPr="001006DA">
        <w:rPr>
          <w:rFonts w:asciiTheme="minorHAnsi" w:hAnsiTheme="minorHAnsi" w:cstheme="minorHAnsi"/>
          <w:szCs w:val="22"/>
        </w:rPr>
        <w:t xml:space="preserve">(Determination on whether this is a SAP classification or a new SAP concept will be based on the action directed.) </w:t>
      </w:r>
    </w:p>
    <w:p w14:paraId="4D41FC3E" w14:textId="77777777" w:rsidR="00DD5338" w:rsidRPr="001006DA" w:rsidRDefault="00DD5338" w:rsidP="00916EEC">
      <w:pPr>
        <w:pStyle w:val="BodyText2"/>
        <w:rPr>
          <w:rFonts w:asciiTheme="minorHAnsi" w:hAnsiTheme="minorHAnsi" w:cstheme="minorHAnsi"/>
          <w:szCs w:val="22"/>
        </w:rPr>
      </w:pPr>
    </w:p>
    <w:p w14:paraId="55978B6D" w14:textId="787866C8" w:rsidR="00DD5338" w:rsidRPr="001006DA" w:rsidRDefault="00DD5338" w:rsidP="00916EEC">
      <w:pPr>
        <w:pStyle w:val="BodyText2"/>
        <w:rPr>
          <w:rFonts w:asciiTheme="minorHAnsi" w:hAnsiTheme="minorHAnsi" w:cstheme="minorHAnsi"/>
          <w:szCs w:val="22"/>
        </w:rPr>
      </w:pPr>
      <w:r w:rsidRPr="001006DA">
        <w:rPr>
          <w:rFonts w:asciiTheme="minorHAnsi" w:hAnsiTheme="minorHAnsi" w:cstheme="minorHAnsi"/>
          <w:szCs w:val="22"/>
        </w:rPr>
        <w:t xml:space="preserve">Potential Actions: </w:t>
      </w:r>
    </w:p>
    <w:p w14:paraId="08440C76" w14:textId="77777777" w:rsidR="00DD5338" w:rsidRPr="001006DA" w:rsidRDefault="00DD5338" w:rsidP="00916EEC">
      <w:pPr>
        <w:pStyle w:val="BodyText2"/>
        <w:rPr>
          <w:rFonts w:asciiTheme="minorHAnsi" w:hAnsiTheme="minorHAnsi" w:cstheme="minorHAnsi"/>
          <w:szCs w:val="22"/>
        </w:rPr>
      </w:pPr>
    </w:p>
    <w:p w14:paraId="671563E2" w14:textId="77777777" w:rsidR="00DD5338" w:rsidRPr="001006DA" w:rsidRDefault="00DD5338" w:rsidP="00DD5338">
      <w:pPr>
        <w:pStyle w:val="BodyTextIndent"/>
        <w:numPr>
          <w:ilvl w:val="0"/>
          <w:numId w:val="38"/>
        </w:numPr>
        <w:spacing w:after="0"/>
        <w:jc w:val="both"/>
        <w:rPr>
          <w:rFonts w:asciiTheme="minorHAnsi" w:hAnsiTheme="minorHAnsi" w:cstheme="minorHAnsi"/>
          <w:sz w:val="22"/>
          <w:szCs w:val="22"/>
        </w:rPr>
      </w:pPr>
      <w:r w:rsidRPr="001006DA">
        <w:rPr>
          <w:rFonts w:asciiTheme="minorHAnsi" w:hAnsiTheme="minorHAnsi" w:cstheme="minorHAnsi"/>
          <w:b/>
          <w:bCs/>
          <w:sz w:val="22"/>
          <w:szCs w:val="22"/>
        </w:rPr>
        <w:t>Revisions to SSAP No. 97 to incorporate statutory accounting guidance for SCAs that hold assets on behalf of the reporting entity and affiliate (investment subsidiaries).</w:t>
      </w:r>
      <w:r w:rsidRPr="001006DA">
        <w:rPr>
          <w:rFonts w:asciiTheme="minorHAnsi" w:hAnsiTheme="minorHAnsi" w:cstheme="minorHAnsi"/>
          <w:sz w:val="22"/>
          <w:szCs w:val="22"/>
        </w:rPr>
        <w:t xml:space="preserve"> By incorporating in SSAP, consideration can be given as to prescribing the measurement method and potential nonadmittance thresholds if the assets within the investment subsidiary would be nonadmitted if held directly. (As detailed within, the existing reference to measurement and nonadmittance in the instructions for D-6-1 would not overrule the guidance in SSAP No. 97. If the revisions to SSAP No. 97 are not supported, then the Working Group could consider sponsoring a blanks proposal to clarify the instructions in D-6-1 to prescribe allocation of the underlying investments in a manner that coincides with the SCA measurement and admittance under SSAP No. 97.)</w:t>
      </w:r>
    </w:p>
    <w:p w14:paraId="3AA5B5FC" w14:textId="77777777" w:rsidR="00DD5338" w:rsidRPr="001006DA" w:rsidRDefault="00DD5338" w:rsidP="00DD5338">
      <w:pPr>
        <w:pStyle w:val="BodyTextIndent"/>
        <w:spacing w:after="0"/>
        <w:ind w:left="720"/>
        <w:jc w:val="both"/>
        <w:rPr>
          <w:rFonts w:asciiTheme="minorHAnsi" w:hAnsiTheme="minorHAnsi" w:cstheme="minorHAnsi"/>
          <w:sz w:val="22"/>
          <w:szCs w:val="22"/>
        </w:rPr>
      </w:pPr>
    </w:p>
    <w:p w14:paraId="02435912" w14:textId="5886A460" w:rsidR="00DD5338" w:rsidRPr="001006DA" w:rsidRDefault="00DD5338" w:rsidP="00DD5338">
      <w:pPr>
        <w:pStyle w:val="BodyTextIndent"/>
        <w:numPr>
          <w:ilvl w:val="0"/>
          <w:numId w:val="38"/>
        </w:numPr>
        <w:spacing w:after="0"/>
        <w:jc w:val="both"/>
        <w:rPr>
          <w:rFonts w:asciiTheme="minorHAnsi" w:hAnsiTheme="minorHAnsi" w:cstheme="minorHAnsi"/>
          <w:sz w:val="22"/>
          <w:szCs w:val="22"/>
        </w:rPr>
      </w:pPr>
      <w:r w:rsidRPr="001006DA">
        <w:rPr>
          <w:rFonts w:asciiTheme="minorHAnsi" w:hAnsiTheme="minorHAnsi" w:cstheme="minorHAnsi"/>
          <w:b/>
          <w:bCs/>
          <w:sz w:val="22"/>
          <w:szCs w:val="22"/>
        </w:rPr>
        <w:t>Sponsor blanks proposals to capture new investment schedules, or perhaps expansions to existing investment schedules, to detail the underlying assets held within an investment subsidiary.</w:t>
      </w:r>
      <w:r w:rsidRPr="001006DA">
        <w:rPr>
          <w:rFonts w:asciiTheme="minorHAnsi" w:hAnsiTheme="minorHAnsi" w:cstheme="minorHAnsi"/>
          <w:sz w:val="22"/>
          <w:szCs w:val="22"/>
        </w:rPr>
        <w:t xml:space="preserve"> As the RBC </w:t>
      </w:r>
      <w:r w:rsidR="008645D7" w:rsidRPr="001006DA">
        <w:rPr>
          <w:rFonts w:asciiTheme="minorHAnsi" w:hAnsiTheme="minorHAnsi" w:cstheme="minorHAnsi"/>
          <w:sz w:val="22"/>
          <w:szCs w:val="22"/>
        </w:rPr>
        <w:t xml:space="preserve">and AVR </w:t>
      </w:r>
      <w:r w:rsidRPr="001006DA">
        <w:rPr>
          <w:rFonts w:asciiTheme="minorHAnsi" w:hAnsiTheme="minorHAnsi" w:cstheme="minorHAnsi"/>
          <w:sz w:val="22"/>
          <w:szCs w:val="22"/>
        </w:rPr>
        <w:t>calculation</w:t>
      </w:r>
      <w:r w:rsidR="008645D7" w:rsidRPr="001006DA">
        <w:rPr>
          <w:rFonts w:asciiTheme="minorHAnsi" w:hAnsiTheme="minorHAnsi" w:cstheme="minorHAnsi"/>
          <w:sz w:val="22"/>
          <w:szCs w:val="22"/>
        </w:rPr>
        <w:t>s</w:t>
      </w:r>
      <w:r w:rsidRPr="001006DA">
        <w:rPr>
          <w:rFonts w:asciiTheme="minorHAnsi" w:hAnsiTheme="minorHAnsi" w:cstheme="minorHAnsi"/>
          <w:sz w:val="22"/>
          <w:szCs w:val="22"/>
        </w:rPr>
        <w:t xml:space="preserve"> require reporting entities to calculate RBC </w:t>
      </w:r>
      <w:r w:rsidR="008645D7" w:rsidRPr="001006DA">
        <w:rPr>
          <w:rFonts w:asciiTheme="minorHAnsi" w:hAnsiTheme="minorHAnsi" w:cstheme="minorHAnsi"/>
          <w:sz w:val="22"/>
          <w:szCs w:val="22"/>
        </w:rPr>
        <w:t xml:space="preserve">and AVR </w:t>
      </w:r>
      <w:r w:rsidRPr="001006DA">
        <w:rPr>
          <w:rFonts w:asciiTheme="minorHAnsi" w:hAnsiTheme="minorHAnsi" w:cstheme="minorHAnsi"/>
          <w:sz w:val="22"/>
          <w:szCs w:val="22"/>
        </w:rPr>
        <w:t xml:space="preserve">based on the underlying assets, this information should be readily available. </w:t>
      </w:r>
      <w:r w:rsidR="00221CE6" w:rsidRPr="001006DA">
        <w:rPr>
          <w:rFonts w:asciiTheme="minorHAnsi" w:hAnsiTheme="minorHAnsi" w:cstheme="minorHAnsi"/>
          <w:sz w:val="22"/>
          <w:szCs w:val="22"/>
        </w:rPr>
        <w:t xml:space="preserve">If revisions are not incorporated into SSAP No. 97, these proposals can also clarify requirements for reporting as an investment subsidiary. </w:t>
      </w:r>
    </w:p>
    <w:p w14:paraId="6CBCB6D1" w14:textId="77777777" w:rsidR="00DD5338" w:rsidRPr="001006DA" w:rsidRDefault="00DD5338" w:rsidP="00DD5338">
      <w:pPr>
        <w:pStyle w:val="ListParagraph"/>
        <w:rPr>
          <w:rFonts w:asciiTheme="minorHAnsi" w:hAnsiTheme="minorHAnsi" w:cstheme="minorHAnsi"/>
          <w:sz w:val="22"/>
          <w:szCs w:val="22"/>
        </w:rPr>
      </w:pPr>
    </w:p>
    <w:p w14:paraId="1EBE615F" w14:textId="77777777" w:rsidR="00DD5338" w:rsidRPr="001006DA" w:rsidRDefault="00DD5338" w:rsidP="00DD5338">
      <w:pPr>
        <w:pStyle w:val="BodyTextIndent"/>
        <w:numPr>
          <w:ilvl w:val="0"/>
          <w:numId w:val="38"/>
        </w:numPr>
        <w:spacing w:after="0"/>
        <w:jc w:val="both"/>
        <w:rPr>
          <w:rFonts w:asciiTheme="minorHAnsi" w:hAnsiTheme="minorHAnsi" w:cstheme="minorHAnsi"/>
          <w:sz w:val="22"/>
          <w:szCs w:val="22"/>
        </w:rPr>
      </w:pPr>
      <w:r w:rsidRPr="001006DA">
        <w:rPr>
          <w:rFonts w:asciiTheme="minorHAnsi" w:hAnsiTheme="minorHAnsi" w:cstheme="minorHAnsi"/>
          <w:b/>
          <w:bCs/>
          <w:sz w:val="22"/>
          <w:szCs w:val="22"/>
        </w:rPr>
        <w:t>Referrals to the Capital Adequacy (E) Task Force and related RBC Working Groups to incorporate details that allow regulators to verify the RBC calculation for the underlying assets in investment subsidiaries.</w:t>
      </w:r>
      <w:r w:rsidRPr="001006DA">
        <w:rPr>
          <w:rFonts w:asciiTheme="minorHAnsi" w:hAnsiTheme="minorHAnsi" w:cstheme="minorHAnsi"/>
          <w:sz w:val="22"/>
          <w:szCs w:val="22"/>
        </w:rPr>
        <w:t xml:space="preserve"> If blanks reporting revisions are incorporated that provide this detail, then the RBC formula can likely pull from those sources. If reporting revisions are not incorporated, then additional schedules or reporting lines would be necessary within the RBC formula. </w:t>
      </w:r>
    </w:p>
    <w:p w14:paraId="1E3599E3" w14:textId="77777777" w:rsidR="00B07CC9" w:rsidRPr="001006DA" w:rsidRDefault="00B07CC9" w:rsidP="005D3717">
      <w:pPr>
        <w:pStyle w:val="BodyText2"/>
        <w:rPr>
          <w:rFonts w:asciiTheme="minorHAnsi" w:hAnsiTheme="minorHAnsi" w:cstheme="minorHAnsi"/>
          <w:szCs w:val="22"/>
        </w:rPr>
      </w:pPr>
    </w:p>
    <w:p w14:paraId="1A885CEA" w14:textId="48AF968E" w:rsidR="00711CBA" w:rsidRPr="001006DA" w:rsidRDefault="00711CBA" w:rsidP="00711CBA">
      <w:pPr>
        <w:pStyle w:val="BodyText2"/>
        <w:rPr>
          <w:rFonts w:asciiTheme="minorHAnsi" w:hAnsiTheme="minorHAnsi" w:cstheme="minorHAnsi"/>
          <w:b w:val="0"/>
          <w:szCs w:val="22"/>
        </w:rPr>
      </w:pPr>
      <w:r w:rsidRPr="001006DA">
        <w:rPr>
          <w:rFonts w:asciiTheme="minorHAnsi" w:hAnsiTheme="minorHAnsi" w:cstheme="minorHAnsi"/>
          <w:szCs w:val="22"/>
        </w:rPr>
        <w:t xml:space="preserve">Staff Review Completed by: </w:t>
      </w:r>
      <w:r w:rsidRPr="001006DA">
        <w:rPr>
          <w:rFonts w:asciiTheme="minorHAnsi" w:hAnsiTheme="minorHAnsi" w:cstheme="minorHAnsi"/>
          <w:b w:val="0"/>
          <w:bCs w:val="0"/>
          <w:szCs w:val="22"/>
        </w:rPr>
        <w:t>Julie Gann, NAIC Staff—</w:t>
      </w:r>
      <w:r w:rsidR="00C537B3" w:rsidRPr="001006DA">
        <w:rPr>
          <w:rFonts w:asciiTheme="minorHAnsi" w:hAnsiTheme="minorHAnsi" w:cstheme="minorHAnsi"/>
          <w:b w:val="0"/>
          <w:bCs w:val="0"/>
          <w:szCs w:val="22"/>
        </w:rPr>
        <w:t>November</w:t>
      </w:r>
      <w:r w:rsidR="00624801" w:rsidRPr="001006DA">
        <w:rPr>
          <w:rFonts w:asciiTheme="minorHAnsi" w:hAnsiTheme="minorHAnsi" w:cstheme="minorHAnsi"/>
          <w:b w:val="0"/>
          <w:bCs w:val="0"/>
          <w:szCs w:val="22"/>
        </w:rPr>
        <w:t xml:space="preserve"> 2024</w:t>
      </w:r>
    </w:p>
    <w:p w14:paraId="75892154" w14:textId="77777777" w:rsidR="00E306B3" w:rsidRDefault="00E306B3" w:rsidP="00C5033B">
      <w:pPr>
        <w:pStyle w:val="BodyText2"/>
        <w:rPr>
          <w:rFonts w:asciiTheme="minorHAnsi" w:hAnsiTheme="minorHAnsi" w:cstheme="minorHAnsi"/>
          <w:szCs w:val="22"/>
        </w:rPr>
      </w:pPr>
    </w:p>
    <w:p w14:paraId="08680C81" w14:textId="77777777" w:rsidR="00505814" w:rsidRDefault="00505814" w:rsidP="00C5033B">
      <w:pPr>
        <w:pStyle w:val="BodyText2"/>
        <w:rPr>
          <w:rFonts w:asciiTheme="minorHAnsi" w:hAnsiTheme="minorHAnsi" w:cstheme="minorHAnsi"/>
          <w:szCs w:val="22"/>
        </w:rPr>
      </w:pPr>
    </w:p>
    <w:p w14:paraId="65C83FB1" w14:textId="77777777" w:rsidR="00E306B3" w:rsidRPr="001006DA" w:rsidRDefault="00E306B3" w:rsidP="00C5033B">
      <w:pPr>
        <w:pStyle w:val="BodyText2"/>
        <w:rPr>
          <w:rFonts w:asciiTheme="minorHAnsi" w:hAnsiTheme="minorHAnsi" w:cstheme="minorHAnsi"/>
          <w:szCs w:val="22"/>
        </w:rPr>
      </w:pPr>
    </w:p>
    <w:p w14:paraId="2577F5B8" w14:textId="02CC8CF4" w:rsidR="00721BB5" w:rsidRPr="001006DA" w:rsidRDefault="00721BB5" w:rsidP="00C5033B">
      <w:pPr>
        <w:pStyle w:val="BodyText2"/>
        <w:rPr>
          <w:rFonts w:asciiTheme="minorHAnsi" w:hAnsiTheme="minorHAnsi" w:cstheme="minorHAnsi"/>
          <w:szCs w:val="22"/>
        </w:rPr>
      </w:pPr>
      <w:r w:rsidRPr="001006DA">
        <w:rPr>
          <w:rFonts w:asciiTheme="minorHAnsi" w:hAnsiTheme="minorHAnsi" w:cstheme="minorHAnsi"/>
          <w:szCs w:val="22"/>
        </w:rPr>
        <w:lastRenderedPageBreak/>
        <w:t>Status:</w:t>
      </w:r>
    </w:p>
    <w:p w14:paraId="6565120B" w14:textId="4D50C211" w:rsidR="00B12DEA" w:rsidRPr="001006DA" w:rsidRDefault="00B12DEA" w:rsidP="00B12DEA">
      <w:pPr>
        <w:jc w:val="both"/>
        <w:rPr>
          <w:rFonts w:asciiTheme="minorHAnsi" w:hAnsiTheme="minorHAnsi" w:cstheme="minorHAnsi"/>
          <w:sz w:val="22"/>
          <w:szCs w:val="22"/>
        </w:rPr>
      </w:pPr>
      <w:r w:rsidRPr="001006DA">
        <w:rPr>
          <w:rFonts w:asciiTheme="minorHAnsi" w:hAnsiTheme="minorHAnsi" w:cstheme="minorHAnsi"/>
          <w:sz w:val="22"/>
          <w:szCs w:val="22"/>
        </w:rPr>
        <w:t xml:space="preserve">On November 17, 2024, the Statutory Accounting Principles (E) Working Group moved this item to the active listing and exposed this concept agenda item </w:t>
      </w:r>
      <w:r w:rsidR="00090D58" w:rsidRPr="001006DA">
        <w:rPr>
          <w:rFonts w:asciiTheme="minorHAnsi" w:hAnsiTheme="minorHAnsi" w:cstheme="minorHAnsi"/>
          <w:sz w:val="22"/>
          <w:szCs w:val="22"/>
        </w:rPr>
        <w:t>requesting comments on option</w:t>
      </w:r>
      <w:r w:rsidR="003740D1" w:rsidRPr="001006DA">
        <w:rPr>
          <w:rFonts w:asciiTheme="minorHAnsi" w:hAnsiTheme="minorHAnsi" w:cstheme="minorHAnsi"/>
          <w:sz w:val="22"/>
          <w:szCs w:val="22"/>
        </w:rPr>
        <w:t>s</w:t>
      </w:r>
      <w:r w:rsidR="00090D58" w:rsidRPr="001006DA">
        <w:rPr>
          <w:rFonts w:asciiTheme="minorHAnsi" w:hAnsiTheme="minorHAnsi" w:cstheme="minorHAnsi"/>
          <w:sz w:val="22"/>
          <w:szCs w:val="22"/>
        </w:rPr>
        <w:t xml:space="preserve"> to clarify accounting guidelines and resulting reporting impacts for investment subsidiaries. </w:t>
      </w:r>
    </w:p>
    <w:p w14:paraId="5CBA66C1" w14:textId="77777777" w:rsidR="003C145B" w:rsidRPr="001006DA" w:rsidRDefault="003C145B" w:rsidP="00B30CA0">
      <w:pPr>
        <w:rPr>
          <w:rFonts w:asciiTheme="minorHAnsi" w:hAnsiTheme="minorHAnsi" w:cstheme="minorHAnsi"/>
          <w:sz w:val="22"/>
        </w:rPr>
      </w:pPr>
    </w:p>
    <w:p w14:paraId="0C868870" w14:textId="0046069F" w:rsidR="00721BB5" w:rsidRPr="001006DA" w:rsidRDefault="00721BB5" w:rsidP="00B30CA0">
      <w:pPr>
        <w:rPr>
          <w:rFonts w:asciiTheme="minorHAnsi" w:hAnsiTheme="minorHAnsi" w:cstheme="minorHAnsi"/>
          <w:sz w:val="22"/>
        </w:rPr>
      </w:pPr>
      <w:r w:rsidRPr="001006DA">
        <w:rPr>
          <w:rFonts w:asciiTheme="minorHAnsi" w:hAnsiTheme="minorHAnsi" w:cstheme="minorHAnsi"/>
          <w:sz w:val="22"/>
        </w:rPr>
        <w:t xml:space="preserve">On March 24, 2025, the Statutory Accounting Principles (E) Working Group deferred </w:t>
      </w:r>
      <w:r w:rsidR="000428B8" w:rsidRPr="001006DA">
        <w:rPr>
          <w:rFonts w:asciiTheme="minorHAnsi" w:hAnsiTheme="minorHAnsi" w:cstheme="minorHAnsi"/>
          <w:sz w:val="22"/>
        </w:rPr>
        <w:t xml:space="preserve">agenda item for investment subsidiaries </w:t>
      </w:r>
      <w:r w:rsidRPr="001006DA">
        <w:rPr>
          <w:rFonts w:asciiTheme="minorHAnsi" w:hAnsiTheme="minorHAnsi" w:cstheme="minorHAnsi"/>
          <w:sz w:val="22"/>
        </w:rPr>
        <w:t>and directed NAIC staff</w:t>
      </w:r>
      <w:r w:rsidR="000428B8" w:rsidRPr="001006DA">
        <w:rPr>
          <w:rFonts w:asciiTheme="minorHAnsi" w:hAnsiTheme="minorHAnsi" w:cstheme="minorHAnsi"/>
          <w:sz w:val="22"/>
        </w:rPr>
        <w:t xml:space="preserve"> to develop an agenda item for consideration of Delaware Statutory Trusts (DSTs) holding residential mortgage loans.</w:t>
      </w:r>
    </w:p>
    <w:p w14:paraId="6445DEE6" w14:textId="77777777" w:rsidR="001006DA" w:rsidRDefault="001006DA" w:rsidP="001006DA">
      <w:pPr>
        <w:pStyle w:val="BodyText2"/>
        <w:rPr>
          <w:rFonts w:asciiTheme="minorHAnsi" w:hAnsiTheme="minorHAnsi" w:cstheme="minorHAnsi"/>
          <w:szCs w:val="22"/>
        </w:rPr>
      </w:pPr>
    </w:p>
    <w:p w14:paraId="57EC6CC3" w14:textId="77777777" w:rsidR="00C54B44" w:rsidRPr="001006DA" w:rsidRDefault="00C54B44" w:rsidP="00C54B44">
      <w:pPr>
        <w:pStyle w:val="BodyText2"/>
        <w:rPr>
          <w:rFonts w:asciiTheme="minorHAnsi" w:hAnsiTheme="minorHAnsi" w:cstheme="minorHAnsi"/>
          <w:szCs w:val="22"/>
        </w:rPr>
      </w:pPr>
      <w:r w:rsidRPr="001006DA">
        <w:rPr>
          <w:rFonts w:asciiTheme="minorHAnsi" w:hAnsiTheme="minorHAnsi" w:cstheme="minorHAnsi"/>
          <w:szCs w:val="22"/>
        </w:rPr>
        <w:t>Staff Recommendation – 2025 Summer National Meeting:</w:t>
      </w:r>
    </w:p>
    <w:p w14:paraId="5DA4BA55" w14:textId="1E219459" w:rsidR="00F635EE" w:rsidRPr="00972BEA" w:rsidRDefault="00C54B44" w:rsidP="00F635EE">
      <w:pPr>
        <w:pStyle w:val="BodyText2"/>
        <w:rPr>
          <w:rFonts w:asciiTheme="minorHAnsi" w:hAnsiTheme="minorHAnsi" w:cstheme="minorHAnsi"/>
          <w:szCs w:val="22"/>
        </w:rPr>
      </w:pPr>
      <w:r w:rsidRPr="006A01CF">
        <w:rPr>
          <w:rFonts w:asciiTheme="minorHAnsi" w:hAnsiTheme="minorHAnsi" w:cstheme="minorHAnsi"/>
          <w:szCs w:val="22"/>
        </w:rPr>
        <w:t xml:space="preserve">Based on discussions with regulators, NAIC staff recommend revisions </w:t>
      </w:r>
      <w:r w:rsidR="00133D5D">
        <w:rPr>
          <w:rFonts w:asciiTheme="minorHAnsi" w:hAnsiTheme="minorHAnsi" w:cstheme="minorHAnsi"/>
          <w:szCs w:val="22"/>
        </w:rPr>
        <w:t>to</w:t>
      </w:r>
      <w:r w:rsidRPr="006A01CF">
        <w:rPr>
          <w:rFonts w:asciiTheme="minorHAnsi" w:hAnsiTheme="minorHAnsi" w:cstheme="minorHAnsi"/>
          <w:szCs w:val="22"/>
        </w:rPr>
        <w:t xml:space="preserve"> eliminate the investment subsidiary concept from the instructions</w:t>
      </w:r>
      <w:r w:rsidR="00C45158">
        <w:rPr>
          <w:rFonts w:asciiTheme="minorHAnsi" w:hAnsiTheme="minorHAnsi" w:cstheme="minorHAnsi"/>
          <w:szCs w:val="22"/>
        </w:rPr>
        <w:t>,</w:t>
      </w:r>
      <w:r w:rsidR="00A459A1">
        <w:rPr>
          <w:rFonts w:asciiTheme="minorHAnsi" w:hAnsiTheme="minorHAnsi" w:cstheme="minorHAnsi"/>
          <w:szCs w:val="22"/>
        </w:rPr>
        <w:t xml:space="preserve"> effective December 31, 2026.</w:t>
      </w:r>
      <w:r w:rsidR="00F635EE">
        <w:rPr>
          <w:rFonts w:asciiTheme="minorHAnsi" w:hAnsiTheme="minorHAnsi" w:cstheme="minorHAnsi"/>
          <w:szCs w:val="22"/>
        </w:rPr>
        <w:t xml:space="preserve"> </w:t>
      </w:r>
      <w:r w:rsidR="00E0661F" w:rsidRPr="00E0661F">
        <w:rPr>
          <w:rFonts w:asciiTheme="minorHAnsi" w:hAnsiTheme="minorHAnsi" w:cstheme="minorHAnsi"/>
          <w:szCs w:val="22"/>
        </w:rPr>
        <w:t xml:space="preserve">As such, NAIC staff recommend exposure of proposed edits to D-6-1 and AVR along with Working Group direction to sponsor a corresponding Blanks proposal. These edits do not result </w:t>
      </w:r>
      <w:r w:rsidR="00AF2EE5">
        <w:rPr>
          <w:rFonts w:asciiTheme="minorHAnsi" w:hAnsiTheme="minorHAnsi" w:cstheme="minorHAnsi"/>
          <w:szCs w:val="22"/>
        </w:rPr>
        <w:t>in</w:t>
      </w:r>
      <w:r w:rsidR="00E0661F" w:rsidRPr="00E0661F">
        <w:rPr>
          <w:rFonts w:asciiTheme="minorHAnsi" w:hAnsiTheme="minorHAnsi" w:cstheme="minorHAnsi"/>
          <w:szCs w:val="22"/>
        </w:rPr>
        <w:t xml:space="preserve"> SSAP revisions as the concept of an investment subsidiary does not exist in SSAP No. 97. Upon adoption of the proposed blanks changes, NAIC staff recommends a referral to the Life Risk-Based Capital (E) Working Group to eliminate the corresponding RBC instructions. The edits that would be proposed in this referral are also illustrated </w:t>
      </w:r>
      <w:r w:rsidR="00352ABE">
        <w:rPr>
          <w:rFonts w:asciiTheme="minorHAnsi" w:hAnsiTheme="minorHAnsi" w:cstheme="minorHAnsi"/>
          <w:szCs w:val="22"/>
        </w:rPr>
        <w:t>below</w:t>
      </w:r>
      <w:r w:rsidR="00E0661F" w:rsidRPr="00E0661F">
        <w:rPr>
          <w:rFonts w:asciiTheme="minorHAnsi" w:hAnsiTheme="minorHAnsi" w:cstheme="minorHAnsi"/>
          <w:szCs w:val="22"/>
        </w:rPr>
        <w:t xml:space="preserve">. </w:t>
      </w:r>
      <w:r w:rsidR="00F635EE" w:rsidRPr="00FB024B">
        <w:rPr>
          <w:rFonts w:asciiTheme="minorHAnsi" w:hAnsiTheme="minorHAnsi" w:cstheme="minorHAnsi"/>
          <w:b w:val="0"/>
          <w:bCs w:val="0"/>
          <w:szCs w:val="22"/>
        </w:rPr>
        <w:t xml:space="preserve">NAIC staff also </w:t>
      </w:r>
      <w:r w:rsidR="00F635EE">
        <w:rPr>
          <w:rFonts w:asciiTheme="minorHAnsi" w:hAnsiTheme="minorHAnsi" w:cstheme="minorHAnsi"/>
          <w:b w:val="0"/>
          <w:bCs w:val="0"/>
          <w:szCs w:val="22"/>
        </w:rPr>
        <w:t>requests additional</w:t>
      </w:r>
      <w:r w:rsidR="00F635EE" w:rsidRPr="00FB024B">
        <w:rPr>
          <w:rFonts w:asciiTheme="minorHAnsi" w:hAnsiTheme="minorHAnsi" w:cstheme="minorHAnsi"/>
          <w:b w:val="0"/>
          <w:bCs w:val="0"/>
          <w:szCs w:val="22"/>
        </w:rPr>
        <w:t xml:space="preserve"> industry comments on any other investment </w:t>
      </w:r>
      <w:r w:rsidR="00F635EE">
        <w:rPr>
          <w:rFonts w:asciiTheme="minorHAnsi" w:hAnsiTheme="minorHAnsi" w:cstheme="minorHAnsi"/>
          <w:b w:val="0"/>
          <w:bCs w:val="0"/>
          <w:szCs w:val="22"/>
        </w:rPr>
        <w:t>classes</w:t>
      </w:r>
      <w:r w:rsidR="00F635EE" w:rsidRPr="00FB024B">
        <w:rPr>
          <w:rFonts w:asciiTheme="minorHAnsi" w:hAnsiTheme="minorHAnsi" w:cstheme="minorHAnsi"/>
          <w:b w:val="0"/>
          <w:bCs w:val="0"/>
          <w:szCs w:val="22"/>
        </w:rPr>
        <w:t xml:space="preserve"> currently reported as investment subsidiaries that may warrant </w:t>
      </w:r>
      <w:r w:rsidR="00F635EE">
        <w:rPr>
          <w:rFonts w:asciiTheme="minorHAnsi" w:hAnsiTheme="minorHAnsi" w:cstheme="minorHAnsi"/>
          <w:b w:val="0"/>
          <w:bCs w:val="0"/>
          <w:szCs w:val="22"/>
        </w:rPr>
        <w:t>separate</w:t>
      </w:r>
      <w:r w:rsidR="00F635EE" w:rsidRPr="00FB024B">
        <w:rPr>
          <w:rFonts w:asciiTheme="minorHAnsi" w:hAnsiTheme="minorHAnsi" w:cstheme="minorHAnsi"/>
          <w:b w:val="0"/>
          <w:bCs w:val="0"/>
          <w:szCs w:val="22"/>
        </w:rPr>
        <w:t xml:space="preserve"> </w:t>
      </w:r>
      <w:r w:rsidR="00F635EE">
        <w:rPr>
          <w:rFonts w:asciiTheme="minorHAnsi" w:hAnsiTheme="minorHAnsi" w:cstheme="minorHAnsi"/>
          <w:b w:val="0"/>
          <w:bCs w:val="0"/>
          <w:szCs w:val="22"/>
        </w:rPr>
        <w:t>consideration</w:t>
      </w:r>
      <w:r w:rsidR="00F635EE" w:rsidRPr="00FB024B">
        <w:rPr>
          <w:rFonts w:asciiTheme="minorHAnsi" w:hAnsiTheme="minorHAnsi" w:cstheme="minorHAnsi"/>
          <w:b w:val="0"/>
          <w:bCs w:val="0"/>
          <w:szCs w:val="22"/>
        </w:rPr>
        <w:t>. At present, residential mortgage</w:t>
      </w:r>
      <w:r w:rsidR="00F635EE">
        <w:rPr>
          <w:rFonts w:asciiTheme="minorHAnsi" w:hAnsiTheme="minorHAnsi" w:cstheme="minorHAnsi"/>
          <w:b w:val="0"/>
          <w:bCs w:val="0"/>
          <w:szCs w:val="22"/>
        </w:rPr>
        <w:t xml:space="preserve"> loans</w:t>
      </w:r>
      <w:r w:rsidR="00F635EE" w:rsidRPr="00FB024B">
        <w:rPr>
          <w:rFonts w:asciiTheme="minorHAnsi" w:hAnsiTheme="minorHAnsi" w:cstheme="minorHAnsi"/>
          <w:b w:val="0"/>
          <w:bCs w:val="0"/>
          <w:szCs w:val="22"/>
        </w:rPr>
        <w:t xml:space="preserve"> held within statutory trusts</w:t>
      </w:r>
      <w:r w:rsidR="00F635EE">
        <w:rPr>
          <w:rFonts w:asciiTheme="minorHAnsi" w:hAnsiTheme="minorHAnsi" w:cstheme="minorHAnsi"/>
          <w:b w:val="0"/>
          <w:bCs w:val="0"/>
          <w:szCs w:val="22"/>
        </w:rPr>
        <w:t>,</w:t>
      </w:r>
      <w:r w:rsidR="00F635EE" w:rsidRPr="00A03CBC">
        <w:rPr>
          <w:rFonts w:asciiTheme="minorHAnsi" w:hAnsiTheme="minorHAnsi" w:cstheme="minorHAnsi"/>
          <w:b w:val="0"/>
          <w:bCs w:val="0"/>
          <w:szCs w:val="22"/>
        </w:rPr>
        <w:t xml:space="preserve"> </w:t>
      </w:r>
      <w:r w:rsidR="00F635EE" w:rsidRPr="00FB024B">
        <w:rPr>
          <w:rFonts w:asciiTheme="minorHAnsi" w:hAnsiTheme="minorHAnsi" w:cstheme="minorHAnsi"/>
          <w:b w:val="0"/>
          <w:bCs w:val="0"/>
          <w:szCs w:val="22"/>
        </w:rPr>
        <w:t>as outlined in agenda item 2025-13</w:t>
      </w:r>
      <w:r w:rsidR="00F635EE">
        <w:rPr>
          <w:rFonts w:asciiTheme="minorHAnsi" w:hAnsiTheme="minorHAnsi" w:cstheme="minorHAnsi"/>
          <w:b w:val="0"/>
          <w:bCs w:val="0"/>
          <w:szCs w:val="22"/>
        </w:rPr>
        <w:t>,</w:t>
      </w:r>
      <w:r w:rsidR="00F635EE" w:rsidRPr="00FB024B">
        <w:rPr>
          <w:rFonts w:asciiTheme="minorHAnsi" w:hAnsiTheme="minorHAnsi" w:cstheme="minorHAnsi"/>
          <w:b w:val="0"/>
          <w:bCs w:val="0"/>
          <w:szCs w:val="22"/>
        </w:rPr>
        <w:t xml:space="preserve"> are under discussion for potential inclusion in </w:t>
      </w:r>
      <w:r w:rsidR="00F635EE" w:rsidRPr="00FB024B">
        <w:rPr>
          <w:rFonts w:asciiTheme="minorHAnsi" w:hAnsiTheme="minorHAnsi" w:cstheme="minorHAnsi"/>
          <w:b w:val="0"/>
          <w:bCs w:val="0"/>
          <w:i/>
          <w:iCs/>
          <w:szCs w:val="22"/>
        </w:rPr>
        <w:t>SSAP No. 37—Mortgage Loans</w:t>
      </w:r>
      <w:r w:rsidR="00F635EE" w:rsidRPr="00FB024B">
        <w:rPr>
          <w:rFonts w:asciiTheme="minorHAnsi" w:hAnsiTheme="minorHAnsi" w:cstheme="minorHAnsi"/>
          <w:b w:val="0"/>
          <w:bCs w:val="0"/>
          <w:szCs w:val="22"/>
        </w:rPr>
        <w:t>.</w:t>
      </w:r>
    </w:p>
    <w:p w14:paraId="03F8AEEA" w14:textId="138D4651" w:rsidR="00F635EE" w:rsidRDefault="00F635EE" w:rsidP="001006DA">
      <w:pPr>
        <w:pStyle w:val="BodyText2"/>
        <w:rPr>
          <w:rFonts w:asciiTheme="minorHAnsi" w:hAnsiTheme="minorHAnsi" w:cstheme="minorHAnsi"/>
          <w:szCs w:val="22"/>
        </w:rPr>
      </w:pPr>
    </w:p>
    <w:p w14:paraId="7B00F3D2" w14:textId="5DD8184B" w:rsidR="00012F08" w:rsidRPr="00012F08" w:rsidRDefault="00012F08" w:rsidP="00012F08">
      <w:pPr>
        <w:pStyle w:val="BodyText2"/>
        <w:rPr>
          <w:rFonts w:asciiTheme="minorHAnsi" w:hAnsiTheme="minorHAnsi" w:cstheme="minorHAnsi"/>
          <w:b w:val="0"/>
          <w:bCs w:val="0"/>
          <w:szCs w:val="22"/>
        </w:rPr>
      </w:pPr>
      <w:r w:rsidRPr="00012F08">
        <w:rPr>
          <w:rFonts w:asciiTheme="minorHAnsi" w:hAnsiTheme="minorHAnsi" w:cstheme="minorHAnsi"/>
          <w:b w:val="0"/>
          <w:bCs w:val="0"/>
          <w:szCs w:val="22"/>
        </w:rPr>
        <w:t>It is important to note that this change does not prohibit insurers from owning investment subsidiaries. As discussed, the Investments of Insurers Model Act (Model 280</w:t>
      </w:r>
      <w:r w:rsidR="006D6C33">
        <w:rPr>
          <w:rFonts w:asciiTheme="minorHAnsi" w:hAnsiTheme="minorHAnsi" w:cstheme="minorHAnsi"/>
          <w:b w:val="0"/>
          <w:bCs w:val="0"/>
          <w:szCs w:val="22"/>
        </w:rPr>
        <w:t>; s</w:t>
      </w:r>
      <w:r w:rsidR="0007308B">
        <w:rPr>
          <w:rFonts w:asciiTheme="minorHAnsi" w:hAnsiTheme="minorHAnsi" w:cstheme="minorHAnsi"/>
          <w:b w:val="0"/>
          <w:bCs w:val="0"/>
          <w:szCs w:val="22"/>
        </w:rPr>
        <w:t>ee Authoritative Literature</w:t>
      </w:r>
      <w:r w:rsidR="006D6C33">
        <w:rPr>
          <w:rFonts w:asciiTheme="minorHAnsi" w:hAnsiTheme="minorHAnsi" w:cstheme="minorHAnsi"/>
          <w:b w:val="0"/>
          <w:bCs w:val="0"/>
          <w:szCs w:val="22"/>
        </w:rPr>
        <w:t xml:space="preserve"> section</w:t>
      </w:r>
      <w:r w:rsidR="0007308B">
        <w:rPr>
          <w:rFonts w:asciiTheme="minorHAnsi" w:hAnsiTheme="minorHAnsi" w:cstheme="minorHAnsi"/>
          <w:b w:val="0"/>
          <w:bCs w:val="0"/>
          <w:szCs w:val="22"/>
        </w:rPr>
        <w:t xml:space="preserve">) </w:t>
      </w:r>
      <w:r w:rsidRPr="00012F08">
        <w:rPr>
          <w:rFonts w:asciiTheme="minorHAnsi" w:hAnsiTheme="minorHAnsi" w:cstheme="minorHAnsi"/>
          <w:b w:val="0"/>
          <w:bCs w:val="0"/>
          <w:szCs w:val="22"/>
        </w:rPr>
        <w:t>permits insurers to hold investments through such subsidiaries. However, Model 280 only authorizes the structure</w:t>
      </w:r>
      <w:r w:rsidR="00CB160C">
        <w:rPr>
          <w:rFonts w:asciiTheme="minorHAnsi" w:hAnsiTheme="minorHAnsi" w:cstheme="minorHAnsi"/>
          <w:b w:val="0"/>
          <w:bCs w:val="0"/>
          <w:szCs w:val="22"/>
        </w:rPr>
        <w:t xml:space="preserve"> and</w:t>
      </w:r>
      <w:r w:rsidRPr="00012F08">
        <w:rPr>
          <w:rFonts w:asciiTheme="minorHAnsi" w:hAnsiTheme="minorHAnsi" w:cstheme="minorHAnsi"/>
          <w:b w:val="0"/>
          <w:bCs w:val="0"/>
          <w:szCs w:val="22"/>
        </w:rPr>
        <w:t xml:space="preserve"> does not provide accounting or reporting guidance. </w:t>
      </w:r>
      <w:r w:rsidR="00CB160C">
        <w:rPr>
          <w:rFonts w:asciiTheme="minorHAnsi" w:hAnsiTheme="minorHAnsi" w:cstheme="minorHAnsi"/>
          <w:b w:val="0"/>
          <w:bCs w:val="0"/>
          <w:szCs w:val="22"/>
        </w:rPr>
        <w:t>Accounting and reporting</w:t>
      </w:r>
      <w:r w:rsidRPr="00012F08">
        <w:rPr>
          <w:rFonts w:asciiTheme="minorHAnsi" w:hAnsiTheme="minorHAnsi" w:cstheme="minorHAnsi"/>
          <w:b w:val="0"/>
          <w:bCs w:val="0"/>
          <w:szCs w:val="22"/>
        </w:rPr>
        <w:t xml:space="preserve"> guidance is </w:t>
      </w:r>
      <w:r w:rsidR="00CB160C">
        <w:rPr>
          <w:rFonts w:asciiTheme="minorHAnsi" w:hAnsiTheme="minorHAnsi" w:cstheme="minorHAnsi"/>
          <w:b w:val="0"/>
          <w:bCs w:val="0"/>
          <w:szCs w:val="22"/>
        </w:rPr>
        <w:t xml:space="preserve">primarily </w:t>
      </w:r>
      <w:r w:rsidRPr="00012F08">
        <w:rPr>
          <w:rFonts w:asciiTheme="minorHAnsi" w:hAnsiTheme="minorHAnsi" w:cstheme="minorHAnsi"/>
          <w:b w:val="0"/>
          <w:bCs w:val="0"/>
          <w:szCs w:val="22"/>
        </w:rPr>
        <w:t xml:space="preserve">established by the SSAPs and, </w:t>
      </w:r>
      <w:r w:rsidR="00CB160C" w:rsidRPr="00012F08">
        <w:rPr>
          <w:rFonts w:asciiTheme="minorHAnsi" w:hAnsiTheme="minorHAnsi" w:cstheme="minorHAnsi"/>
          <w:b w:val="0"/>
          <w:bCs w:val="0"/>
          <w:szCs w:val="22"/>
        </w:rPr>
        <w:t xml:space="preserve">secondarily </w:t>
      </w:r>
      <w:r w:rsidRPr="00012F08">
        <w:rPr>
          <w:rFonts w:asciiTheme="minorHAnsi" w:hAnsiTheme="minorHAnsi" w:cstheme="minorHAnsi"/>
          <w:b w:val="0"/>
          <w:bCs w:val="0"/>
          <w:szCs w:val="22"/>
        </w:rPr>
        <w:t>per the statutory hierarchy, the Annual Statement Instructions.</w:t>
      </w:r>
    </w:p>
    <w:p w14:paraId="6E96A8DC" w14:textId="77777777" w:rsidR="00012F08" w:rsidRPr="00012F08" w:rsidRDefault="00012F08" w:rsidP="00012F08">
      <w:pPr>
        <w:pStyle w:val="BodyText2"/>
        <w:rPr>
          <w:rFonts w:asciiTheme="minorHAnsi" w:hAnsiTheme="minorHAnsi" w:cstheme="minorHAnsi"/>
          <w:b w:val="0"/>
          <w:bCs w:val="0"/>
          <w:szCs w:val="22"/>
        </w:rPr>
      </w:pPr>
    </w:p>
    <w:p w14:paraId="4D377498" w14:textId="1B81C70F" w:rsidR="009E166D" w:rsidRPr="0009739A" w:rsidRDefault="00427AA5" w:rsidP="001006DA">
      <w:pPr>
        <w:pStyle w:val="BodyText2"/>
        <w:rPr>
          <w:rFonts w:asciiTheme="minorHAnsi" w:hAnsiTheme="minorHAnsi" w:cstheme="minorHAnsi"/>
          <w:b w:val="0"/>
          <w:bCs w:val="0"/>
          <w:szCs w:val="22"/>
        </w:rPr>
      </w:pPr>
      <w:r>
        <w:rPr>
          <w:rFonts w:asciiTheme="minorHAnsi" w:hAnsiTheme="minorHAnsi" w:cstheme="minorHAnsi"/>
          <w:b w:val="0"/>
          <w:bCs w:val="0"/>
          <w:szCs w:val="22"/>
        </w:rPr>
        <w:t>The SSAPs previously contained specified guidance for i</w:t>
      </w:r>
      <w:r w:rsidR="00012F08" w:rsidRPr="00012F08">
        <w:rPr>
          <w:rFonts w:asciiTheme="minorHAnsi" w:hAnsiTheme="minorHAnsi" w:cstheme="minorHAnsi"/>
          <w:b w:val="0"/>
          <w:bCs w:val="0"/>
          <w:szCs w:val="22"/>
        </w:rPr>
        <w:t xml:space="preserve">nvestment subsidiaries but </w:t>
      </w:r>
      <w:r>
        <w:rPr>
          <w:rFonts w:asciiTheme="minorHAnsi" w:hAnsiTheme="minorHAnsi" w:cstheme="minorHAnsi"/>
          <w:b w:val="0"/>
          <w:bCs w:val="0"/>
          <w:szCs w:val="22"/>
        </w:rPr>
        <w:t>it was</w:t>
      </w:r>
      <w:r w:rsidR="00012F08" w:rsidRPr="00012F08">
        <w:rPr>
          <w:rFonts w:asciiTheme="minorHAnsi" w:hAnsiTheme="minorHAnsi" w:cstheme="minorHAnsi"/>
          <w:b w:val="0"/>
          <w:bCs w:val="0"/>
          <w:szCs w:val="22"/>
        </w:rPr>
        <w:t xml:space="preserve"> ultimately removed due to persistent challenges in distinguishing </w:t>
      </w:r>
      <w:r>
        <w:rPr>
          <w:rFonts w:asciiTheme="minorHAnsi" w:hAnsiTheme="minorHAnsi" w:cstheme="minorHAnsi"/>
          <w:b w:val="0"/>
          <w:bCs w:val="0"/>
          <w:szCs w:val="22"/>
        </w:rPr>
        <w:t>investment subsidiaries</w:t>
      </w:r>
      <w:r w:rsidR="00012F08" w:rsidRPr="00012F08">
        <w:rPr>
          <w:rFonts w:asciiTheme="minorHAnsi" w:hAnsiTheme="minorHAnsi" w:cstheme="minorHAnsi"/>
          <w:b w:val="0"/>
          <w:bCs w:val="0"/>
          <w:szCs w:val="22"/>
        </w:rPr>
        <w:t xml:space="preserve"> from operating subsidiaries. Although a dual test based on revenue and activity was originally used for </w:t>
      </w:r>
      <w:r w:rsidR="00E03975">
        <w:rPr>
          <w:rFonts w:asciiTheme="minorHAnsi" w:hAnsiTheme="minorHAnsi" w:cstheme="minorHAnsi"/>
          <w:b w:val="0"/>
          <w:bCs w:val="0"/>
          <w:szCs w:val="22"/>
        </w:rPr>
        <w:t>making this determination</w:t>
      </w:r>
      <w:r w:rsidR="00012F08" w:rsidRPr="00012F08">
        <w:rPr>
          <w:rFonts w:asciiTheme="minorHAnsi" w:hAnsiTheme="minorHAnsi" w:cstheme="minorHAnsi"/>
          <w:b w:val="0"/>
          <w:bCs w:val="0"/>
          <w:szCs w:val="22"/>
        </w:rPr>
        <w:t xml:space="preserve">, regulators observed </w:t>
      </w:r>
      <w:r w:rsidR="00CB160C">
        <w:rPr>
          <w:rFonts w:asciiTheme="minorHAnsi" w:hAnsiTheme="minorHAnsi" w:cstheme="minorHAnsi"/>
          <w:b w:val="0"/>
          <w:bCs w:val="0"/>
          <w:szCs w:val="22"/>
        </w:rPr>
        <w:t>that</w:t>
      </w:r>
      <w:r w:rsidR="00012F08" w:rsidRPr="00012F08">
        <w:rPr>
          <w:rFonts w:asciiTheme="minorHAnsi" w:hAnsiTheme="minorHAnsi" w:cstheme="minorHAnsi"/>
          <w:b w:val="0"/>
          <w:bCs w:val="0"/>
          <w:szCs w:val="22"/>
        </w:rPr>
        <w:t xml:space="preserve"> the </w:t>
      </w:r>
      <w:r w:rsidR="00E03975">
        <w:rPr>
          <w:rFonts w:asciiTheme="minorHAnsi" w:hAnsiTheme="minorHAnsi" w:cstheme="minorHAnsi"/>
          <w:b w:val="0"/>
          <w:bCs w:val="0"/>
          <w:szCs w:val="22"/>
        </w:rPr>
        <w:t>dual test</w:t>
      </w:r>
      <w:r w:rsidR="00CB160C">
        <w:rPr>
          <w:rFonts w:asciiTheme="minorHAnsi" w:hAnsiTheme="minorHAnsi" w:cstheme="minorHAnsi"/>
          <w:b w:val="0"/>
          <w:bCs w:val="0"/>
          <w:szCs w:val="22"/>
        </w:rPr>
        <w:t xml:space="preserve"> </w:t>
      </w:r>
      <w:r w:rsidR="00E03975">
        <w:rPr>
          <w:rFonts w:asciiTheme="minorHAnsi" w:hAnsiTheme="minorHAnsi" w:cstheme="minorHAnsi"/>
          <w:b w:val="0"/>
          <w:bCs w:val="0"/>
          <w:szCs w:val="22"/>
        </w:rPr>
        <w:t>was</w:t>
      </w:r>
      <w:r w:rsidR="00CB160C">
        <w:rPr>
          <w:rFonts w:asciiTheme="minorHAnsi" w:hAnsiTheme="minorHAnsi" w:cstheme="minorHAnsi"/>
          <w:b w:val="0"/>
          <w:bCs w:val="0"/>
          <w:szCs w:val="22"/>
        </w:rPr>
        <w:t xml:space="preserve"> be</w:t>
      </w:r>
      <w:r w:rsidR="00E03975">
        <w:rPr>
          <w:rFonts w:asciiTheme="minorHAnsi" w:hAnsiTheme="minorHAnsi" w:cstheme="minorHAnsi"/>
          <w:b w:val="0"/>
          <w:bCs w:val="0"/>
          <w:szCs w:val="22"/>
        </w:rPr>
        <w:t>ing</w:t>
      </w:r>
      <w:r w:rsidR="00CB160C">
        <w:rPr>
          <w:rFonts w:asciiTheme="minorHAnsi" w:hAnsiTheme="minorHAnsi" w:cstheme="minorHAnsi"/>
          <w:b w:val="0"/>
          <w:bCs w:val="0"/>
          <w:szCs w:val="22"/>
        </w:rPr>
        <w:t xml:space="preserve"> </w:t>
      </w:r>
      <w:r w:rsidR="00E03975">
        <w:rPr>
          <w:rFonts w:asciiTheme="minorHAnsi" w:hAnsiTheme="minorHAnsi" w:cstheme="minorHAnsi"/>
          <w:b w:val="0"/>
          <w:bCs w:val="0"/>
          <w:szCs w:val="22"/>
        </w:rPr>
        <w:t>creatively interpreted</w:t>
      </w:r>
      <w:r w:rsidR="00C23459">
        <w:rPr>
          <w:rFonts w:asciiTheme="minorHAnsi" w:hAnsiTheme="minorHAnsi" w:cstheme="minorHAnsi"/>
          <w:b w:val="0"/>
          <w:bCs w:val="0"/>
          <w:szCs w:val="22"/>
        </w:rPr>
        <w:t xml:space="preserve"> to gain </w:t>
      </w:r>
      <w:r w:rsidR="00012F08" w:rsidRPr="00012F08">
        <w:rPr>
          <w:rFonts w:asciiTheme="minorHAnsi" w:hAnsiTheme="minorHAnsi" w:cstheme="minorHAnsi"/>
          <w:b w:val="0"/>
          <w:bCs w:val="0"/>
          <w:szCs w:val="22"/>
        </w:rPr>
        <w:t>favorable RBC treatment.</w:t>
      </w:r>
      <w:r w:rsidR="00847004">
        <w:rPr>
          <w:rFonts w:asciiTheme="minorHAnsi" w:hAnsiTheme="minorHAnsi" w:cstheme="minorHAnsi"/>
          <w:b w:val="0"/>
          <w:bCs w:val="0"/>
          <w:szCs w:val="22"/>
        </w:rPr>
        <w:t xml:space="preserve"> </w:t>
      </w:r>
      <w:r w:rsidR="00012F08" w:rsidRPr="00012F08">
        <w:rPr>
          <w:rFonts w:asciiTheme="minorHAnsi" w:hAnsiTheme="minorHAnsi" w:cstheme="minorHAnsi"/>
          <w:b w:val="0"/>
          <w:bCs w:val="0"/>
          <w:szCs w:val="22"/>
        </w:rPr>
        <w:t xml:space="preserve">The </w:t>
      </w:r>
      <w:r w:rsidR="00847004">
        <w:rPr>
          <w:rFonts w:asciiTheme="minorHAnsi" w:hAnsiTheme="minorHAnsi" w:cstheme="minorHAnsi"/>
          <w:b w:val="0"/>
          <w:bCs w:val="0"/>
          <w:szCs w:val="22"/>
        </w:rPr>
        <w:t>current issue</w:t>
      </w:r>
      <w:r w:rsidR="00012F08" w:rsidRPr="00012F08">
        <w:rPr>
          <w:rFonts w:asciiTheme="minorHAnsi" w:hAnsiTheme="minorHAnsi" w:cstheme="minorHAnsi"/>
          <w:b w:val="0"/>
          <w:bCs w:val="0"/>
          <w:szCs w:val="22"/>
        </w:rPr>
        <w:t xml:space="preserve"> stems from the fact that while SSAP </w:t>
      </w:r>
      <w:r w:rsidR="00AE08B8">
        <w:rPr>
          <w:rFonts w:asciiTheme="minorHAnsi" w:hAnsiTheme="minorHAnsi" w:cstheme="minorHAnsi"/>
          <w:b w:val="0"/>
          <w:bCs w:val="0"/>
          <w:szCs w:val="22"/>
        </w:rPr>
        <w:t xml:space="preserve">No. 97 </w:t>
      </w:r>
      <w:r w:rsidR="00012F08" w:rsidRPr="00012F08">
        <w:rPr>
          <w:rFonts w:asciiTheme="minorHAnsi" w:hAnsiTheme="minorHAnsi" w:cstheme="minorHAnsi"/>
          <w:b w:val="0"/>
          <w:bCs w:val="0"/>
          <w:szCs w:val="22"/>
        </w:rPr>
        <w:t>guidance for investment subsidiaries was eliminated, the corresponding Annual Statement Instructions</w:t>
      </w:r>
      <w:r w:rsidR="008347D8">
        <w:rPr>
          <w:rFonts w:asciiTheme="minorHAnsi" w:hAnsiTheme="minorHAnsi" w:cstheme="minorHAnsi"/>
          <w:b w:val="0"/>
          <w:bCs w:val="0"/>
          <w:szCs w:val="22"/>
        </w:rPr>
        <w:t xml:space="preserve"> for</w:t>
      </w:r>
      <w:r w:rsidR="00012F08" w:rsidRPr="00012F08">
        <w:rPr>
          <w:rFonts w:asciiTheme="minorHAnsi" w:hAnsiTheme="minorHAnsi" w:cstheme="minorHAnsi"/>
          <w:b w:val="0"/>
          <w:bCs w:val="0"/>
          <w:szCs w:val="22"/>
        </w:rPr>
        <w:t xml:space="preserve"> Schedule D-6-1 and AVR</w:t>
      </w:r>
      <w:r w:rsidR="008347D8">
        <w:rPr>
          <w:rFonts w:asciiTheme="minorHAnsi" w:hAnsiTheme="minorHAnsi" w:cstheme="minorHAnsi"/>
          <w:b w:val="0"/>
          <w:bCs w:val="0"/>
          <w:szCs w:val="22"/>
        </w:rPr>
        <w:t xml:space="preserve"> </w:t>
      </w:r>
      <w:r w:rsidR="00E40603">
        <w:rPr>
          <w:rFonts w:asciiTheme="minorHAnsi" w:hAnsiTheme="minorHAnsi" w:cstheme="minorHAnsi"/>
          <w:b w:val="0"/>
          <w:bCs w:val="0"/>
          <w:szCs w:val="22"/>
        </w:rPr>
        <w:t xml:space="preserve">regarding investment subsidiaries </w:t>
      </w:r>
      <w:r w:rsidR="00012F08" w:rsidRPr="00012F08">
        <w:rPr>
          <w:rFonts w:asciiTheme="minorHAnsi" w:hAnsiTheme="minorHAnsi" w:cstheme="minorHAnsi"/>
          <w:b w:val="0"/>
          <w:bCs w:val="0"/>
          <w:szCs w:val="22"/>
        </w:rPr>
        <w:t xml:space="preserve">were not updated accordingly. As a result, insurers </w:t>
      </w:r>
      <w:r w:rsidR="008347D8">
        <w:rPr>
          <w:rFonts w:asciiTheme="minorHAnsi" w:hAnsiTheme="minorHAnsi" w:cstheme="minorHAnsi"/>
          <w:b w:val="0"/>
          <w:bCs w:val="0"/>
          <w:szCs w:val="22"/>
        </w:rPr>
        <w:t>have continued</w:t>
      </w:r>
      <w:r w:rsidR="00012F08" w:rsidRPr="00012F08">
        <w:rPr>
          <w:rFonts w:asciiTheme="minorHAnsi" w:hAnsiTheme="minorHAnsi" w:cstheme="minorHAnsi"/>
          <w:b w:val="0"/>
          <w:bCs w:val="0"/>
          <w:szCs w:val="22"/>
        </w:rPr>
        <w:t xml:space="preserve"> to </w:t>
      </w:r>
      <w:r w:rsidR="00E40603">
        <w:rPr>
          <w:rFonts w:asciiTheme="minorHAnsi" w:hAnsiTheme="minorHAnsi" w:cstheme="minorHAnsi"/>
          <w:b w:val="0"/>
          <w:bCs w:val="0"/>
          <w:szCs w:val="22"/>
        </w:rPr>
        <w:t xml:space="preserve">be able to </w:t>
      </w:r>
      <w:r w:rsidR="00012F08" w:rsidRPr="00012F08">
        <w:rPr>
          <w:rFonts w:asciiTheme="minorHAnsi" w:hAnsiTheme="minorHAnsi" w:cstheme="minorHAnsi"/>
          <w:b w:val="0"/>
          <w:bCs w:val="0"/>
          <w:szCs w:val="22"/>
        </w:rPr>
        <w:t xml:space="preserve">report investment subsidiaries under that framework, which effectively </w:t>
      </w:r>
      <w:r w:rsidR="0011328A">
        <w:rPr>
          <w:rFonts w:asciiTheme="minorHAnsi" w:hAnsiTheme="minorHAnsi" w:cstheme="minorHAnsi"/>
          <w:b w:val="0"/>
          <w:bCs w:val="0"/>
          <w:szCs w:val="22"/>
        </w:rPr>
        <w:t xml:space="preserve">allows </w:t>
      </w:r>
      <w:r w:rsidR="00012F08" w:rsidRPr="00012F08">
        <w:rPr>
          <w:rFonts w:asciiTheme="minorHAnsi" w:hAnsiTheme="minorHAnsi" w:cstheme="minorHAnsi"/>
          <w:b w:val="0"/>
          <w:bCs w:val="0"/>
          <w:szCs w:val="22"/>
        </w:rPr>
        <w:t>look-through RBC treatment</w:t>
      </w:r>
      <w:r w:rsidR="0011328A">
        <w:rPr>
          <w:rFonts w:asciiTheme="minorHAnsi" w:hAnsiTheme="minorHAnsi" w:cstheme="minorHAnsi"/>
          <w:b w:val="0"/>
          <w:bCs w:val="0"/>
          <w:szCs w:val="22"/>
        </w:rPr>
        <w:t xml:space="preserve"> to be circumvented</w:t>
      </w:r>
      <w:r w:rsidR="00012F08" w:rsidRPr="00012F08">
        <w:rPr>
          <w:rFonts w:asciiTheme="minorHAnsi" w:hAnsiTheme="minorHAnsi" w:cstheme="minorHAnsi"/>
          <w:b w:val="0"/>
          <w:bCs w:val="0"/>
          <w:szCs w:val="22"/>
        </w:rPr>
        <w:t xml:space="preserve"> for </w:t>
      </w:r>
      <w:r w:rsidR="00781269">
        <w:rPr>
          <w:rFonts w:asciiTheme="minorHAnsi" w:hAnsiTheme="minorHAnsi" w:cstheme="minorHAnsi"/>
          <w:b w:val="0"/>
          <w:bCs w:val="0"/>
          <w:szCs w:val="22"/>
        </w:rPr>
        <w:t>investments</w:t>
      </w:r>
      <w:r w:rsidR="00012F08" w:rsidRPr="00012F08">
        <w:rPr>
          <w:rFonts w:asciiTheme="minorHAnsi" w:hAnsiTheme="minorHAnsi" w:cstheme="minorHAnsi"/>
          <w:b w:val="0"/>
          <w:bCs w:val="0"/>
          <w:szCs w:val="22"/>
        </w:rPr>
        <w:t xml:space="preserve"> held in </w:t>
      </w:r>
      <w:r w:rsidR="00781269">
        <w:rPr>
          <w:rFonts w:asciiTheme="minorHAnsi" w:hAnsiTheme="minorHAnsi" w:cstheme="minorHAnsi"/>
          <w:b w:val="0"/>
          <w:bCs w:val="0"/>
          <w:szCs w:val="22"/>
        </w:rPr>
        <w:t>investment subsidiaries</w:t>
      </w:r>
      <w:r w:rsidR="00012F08" w:rsidRPr="00012F08">
        <w:rPr>
          <w:rFonts w:asciiTheme="minorHAnsi" w:hAnsiTheme="minorHAnsi" w:cstheme="minorHAnsi"/>
          <w:b w:val="0"/>
          <w:bCs w:val="0"/>
          <w:szCs w:val="22"/>
        </w:rPr>
        <w:t>.</w:t>
      </w:r>
      <w:r w:rsidR="000468C9">
        <w:rPr>
          <w:rFonts w:asciiTheme="minorHAnsi" w:hAnsiTheme="minorHAnsi" w:cstheme="minorHAnsi"/>
          <w:b w:val="0"/>
          <w:bCs w:val="0"/>
          <w:szCs w:val="22"/>
        </w:rPr>
        <w:t xml:space="preserve"> </w:t>
      </w:r>
      <w:r w:rsidR="00012F08" w:rsidRPr="00012F08">
        <w:rPr>
          <w:rFonts w:asciiTheme="minorHAnsi" w:hAnsiTheme="minorHAnsi" w:cstheme="minorHAnsi"/>
          <w:b w:val="0"/>
          <w:bCs w:val="0"/>
          <w:szCs w:val="22"/>
        </w:rPr>
        <w:t xml:space="preserve">Because investment subsidiaries are no longer recognized under SSAPs, there is no applicable statutory accounting or measurement guidance for investments held through them. This also means there are no mechanisms to ensure compliance with SSAP requirements, state investment limitations, or the RBC calculation. Reporting </w:t>
      </w:r>
      <w:r w:rsidR="00A34B76" w:rsidRPr="00A34B76">
        <w:rPr>
          <w:rFonts w:asciiTheme="minorHAnsi" w:hAnsiTheme="minorHAnsi" w:cstheme="minorHAnsi"/>
          <w:b w:val="0"/>
          <w:bCs w:val="0"/>
          <w:szCs w:val="22"/>
        </w:rPr>
        <w:t xml:space="preserve">of the imputed SAP valuation for RBC </w:t>
      </w:r>
      <w:r w:rsidR="00012F08" w:rsidRPr="00012F08">
        <w:rPr>
          <w:rFonts w:asciiTheme="minorHAnsi" w:hAnsiTheme="minorHAnsi" w:cstheme="minorHAnsi"/>
          <w:b w:val="0"/>
          <w:bCs w:val="0"/>
          <w:szCs w:val="22"/>
        </w:rPr>
        <w:t xml:space="preserve">relies solely on company-provided records. </w:t>
      </w:r>
      <w:r w:rsidR="00740320">
        <w:rPr>
          <w:rFonts w:asciiTheme="minorHAnsi" w:hAnsiTheme="minorHAnsi" w:cstheme="minorHAnsi"/>
          <w:b w:val="0"/>
          <w:bCs w:val="0"/>
          <w:szCs w:val="22"/>
        </w:rPr>
        <w:t>Furthermore,</w:t>
      </w:r>
      <w:r w:rsidR="00012F08" w:rsidRPr="00012F08">
        <w:rPr>
          <w:rFonts w:asciiTheme="minorHAnsi" w:hAnsiTheme="minorHAnsi" w:cstheme="minorHAnsi"/>
          <w:b w:val="0"/>
          <w:bCs w:val="0"/>
          <w:szCs w:val="22"/>
        </w:rPr>
        <w:t xml:space="preserve"> Schedule D-6-1’s instruction </w:t>
      </w:r>
      <w:r w:rsidR="00BB47CD">
        <w:rPr>
          <w:rFonts w:asciiTheme="minorHAnsi" w:hAnsiTheme="minorHAnsi" w:cstheme="minorHAnsi"/>
          <w:b w:val="0"/>
          <w:bCs w:val="0"/>
          <w:szCs w:val="22"/>
        </w:rPr>
        <w:t>requires reporting entities to</w:t>
      </w:r>
      <w:r w:rsidR="00012F08" w:rsidRPr="00012F08">
        <w:rPr>
          <w:rFonts w:asciiTheme="minorHAnsi" w:hAnsiTheme="minorHAnsi" w:cstheme="minorHAnsi"/>
          <w:b w:val="0"/>
          <w:bCs w:val="0"/>
          <w:szCs w:val="22"/>
        </w:rPr>
        <w:t xml:space="preserve"> </w:t>
      </w:r>
      <w:r w:rsidR="000A4963">
        <w:rPr>
          <w:rFonts w:asciiTheme="minorHAnsi" w:hAnsiTheme="minorHAnsi" w:cstheme="minorHAnsi"/>
          <w:b w:val="0"/>
          <w:bCs w:val="0"/>
          <w:szCs w:val="22"/>
        </w:rPr>
        <w:t>measure investment subsidiaries using</w:t>
      </w:r>
      <w:r w:rsidR="00012F08" w:rsidRPr="00012F08">
        <w:rPr>
          <w:rFonts w:asciiTheme="minorHAnsi" w:hAnsiTheme="minorHAnsi" w:cstheme="minorHAnsi"/>
          <w:b w:val="0"/>
          <w:bCs w:val="0"/>
          <w:szCs w:val="22"/>
        </w:rPr>
        <w:t xml:space="preserve"> “imputed statutory value”</w:t>
      </w:r>
      <w:r w:rsidR="00740320">
        <w:rPr>
          <w:rFonts w:asciiTheme="minorHAnsi" w:hAnsiTheme="minorHAnsi" w:cstheme="minorHAnsi"/>
          <w:b w:val="0"/>
          <w:bCs w:val="0"/>
          <w:szCs w:val="22"/>
        </w:rPr>
        <w:t xml:space="preserve"> which is </w:t>
      </w:r>
      <w:r w:rsidR="000D26FF">
        <w:rPr>
          <w:rFonts w:asciiTheme="minorHAnsi" w:hAnsiTheme="minorHAnsi" w:cstheme="minorHAnsi"/>
          <w:b w:val="0"/>
          <w:bCs w:val="0"/>
          <w:szCs w:val="22"/>
        </w:rPr>
        <w:t xml:space="preserve">an </w:t>
      </w:r>
      <w:r w:rsidR="00740320" w:rsidRPr="00012F08">
        <w:rPr>
          <w:rFonts w:asciiTheme="minorHAnsi" w:hAnsiTheme="minorHAnsi" w:cstheme="minorHAnsi"/>
          <w:b w:val="0"/>
          <w:bCs w:val="0"/>
          <w:szCs w:val="22"/>
        </w:rPr>
        <w:t>undefined</w:t>
      </w:r>
      <w:r w:rsidR="00BB47CD">
        <w:rPr>
          <w:rFonts w:asciiTheme="minorHAnsi" w:hAnsiTheme="minorHAnsi" w:cstheme="minorHAnsi"/>
          <w:b w:val="0"/>
          <w:bCs w:val="0"/>
          <w:szCs w:val="22"/>
        </w:rPr>
        <w:t xml:space="preserve"> </w:t>
      </w:r>
      <w:r w:rsidR="00A66D77">
        <w:rPr>
          <w:rFonts w:asciiTheme="minorHAnsi" w:hAnsiTheme="minorHAnsi" w:cstheme="minorHAnsi"/>
          <w:b w:val="0"/>
          <w:bCs w:val="0"/>
          <w:szCs w:val="22"/>
        </w:rPr>
        <w:t xml:space="preserve">term </w:t>
      </w:r>
      <w:r w:rsidR="00BB47CD">
        <w:rPr>
          <w:rFonts w:asciiTheme="minorHAnsi" w:hAnsiTheme="minorHAnsi" w:cstheme="minorHAnsi"/>
          <w:b w:val="0"/>
          <w:bCs w:val="0"/>
          <w:szCs w:val="22"/>
        </w:rPr>
        <w:t>and conflicts w</w:t>
      </w:r>
      <w:r w:rsidR="00A66D77">
        <w:rPr>
          <w:rFonts w:asciiTheme="minorHAnsi" w:hAnsiTheme="minorHAnsi" w:cstheme="minorHAnsi"/>
          <w:b w:val="0"/>
          <w:bCs w:val="0"/>
          <w:szCs w:val="22"/>
        </w:rPr>
        <w:t xml:space="preserve">ith </w:t>
      </w:r>
      <w:r w:rsidR="00BB47CD" w:rsidRPr="00012F08">
        <w:rPr>
          <w:rFonts w:asciiTheme="minorHAnsi" w:hAnsiTheme="minorHAnsi" w:cstheme="minorHAnsi"/>
          <w:b w:val="0"/>
          <w:bCs w:val="0"/>
          <w:szCs w:val="22"/>
        </w:rPr>
        <w:t xml:space="preserve">SSAP No. 97 </w:t>
      </w:r>
      <w:r w:rsidR="00BB47CD">
        <w:rPr>
          <w:rFonts w:asciiTheme="minorHAnsi" w:hAnsiTheme="minorHAnsi" w:cstheme="minorHAnsi"/>
          <w:b w:val="0"/>
          <w:bCs w:val="0"/>
          <w:szCs w:val="22"/>
        </w:rPr>
        <w:t xml:space="preserve">which </w:t>
      </w:r>
      <w:r w:rsidR="00BB47CD" w:rsidRPr="00012F08">
        <w:rPr>
          <w:rFonts w:asciiTheme="minorHAnsi" w:hAnsiTheme="minorHAnsi" w:cstheme="minorHAnsi"/>
          <w:b w:val="0"/>
          <w:bCs w:val="0"/>
          <w:szCs w:val="22"/>
        </w:rPr>
        <w:t>requires measurement based on audited U.S. GAAP</w:t>
      </w:r>
      <w:r w:rsidR="00740320">
        <w:rPr>
          <w:rFonts w:asciiTheme="minorHAnsi" w:hAnsiTheme="minorHAnsi" w:cstheme="minorHAnsi"/>
          <w:b w:val="0"/>
          <w:bCs w:val="0"/>
          <w:szCs w:val="22"/>
        </w:rPr>
        <w:t>.</w:t>
      </w:r>
      <w:r w:rsidR="005B3E8D">
        <w:rPr>
          <w:rFonts w:asciiTheme="minorHAnsi" w:hAnsiTheme="minorHAnsi" w:cstheme="minorHAnsi"/>
          <w:b w:val="0"/>
          <w:bCs w:val="0"/>
          <w:szCs w:val="22"/>
        </w:rPr>
        <w:t xml:space="preserve"> </w:t>
      </w:r>
      <w:r w:rsidR="00A459A1" w:rsidRPr="00F635EE">
        <w:rPr>
          <w:rFonts w:asciiTheme="minorHAnsi" w:hAnsiTheme="minorHAnsi" w:cstheme="minorHAnsi"/>
          <w:b w:val="0"/>
          <w:bCs w:val="0"/>
          <w:szCs w:val="22"/>
        </w:rPr>
        <w:t>It is anticipated</w:t>
      </w:r>
      <w:r w:rsidR="00A459A1">
        <w:rPr>
          <w:rFonts w:asciiTheme="minorHAnsi" w:hAnsiTheme="minorHAnsi" w:cstheme="minorHAnsi"/>
          <w:b w:val="0"/>
          <w:bCs w:val="0"/>
          <w:szCs w:val="22"/>
        </w:rPr>
        <w:t xml:space="preserve"> that </w:t>
      </w:r>
      <w:r w:rsidR="00254734">
        <w:rPr>
          <w:rFonts w:asciiTheme="minorHAnsi" w:hAnsiTheme="minorHAnsi" w:cstheme="minorHAnsi"/>
          <w:b w:val="0"/>
          <w:bCs w:val="0"/>
          <w:szCs w:val="22"/>
        </w:rPr>
        <w:t xml:space="preserve">SCAs previously reported as investment subsidiaries would be subject to the guidance </w:t>
      </w:r>
      <w:r w:rsidR="00BA2D54">
        <w:rPr>
          <w:rFonts w:asciiTheme="minorHAnsi" w:hAnsiTheme="minorHAnsi" w:cstheme="minorHAnsi"/>
          <w:b w:val="0"/>
          <w:bCs w:val="0"/>
          <w:szCs w:val="22"/>
        </w:rPr>
        <w:t xml:space="preserve">stipulated for </w:t>
      </w:r>
      <w:r w:rsidR="00BA2D54" w:rsidRPr="00EE17AE">
        <w:rPr>
          <w:rFonts w:asciiTheme="minorHAnsi" w:hAnsiTheme="minorHAnsi" w:cstheme="minorHAnsi"/>
          <w:b w:val="0"/>
          <w:bCs w:val="0"/>
          <w:i/>
          <w:iCs/>
          <w:szCs w:val="22"/>
        </w:rPr>
        <w:t xml:space="preserve">SSAP No. 97—Investments in Subsidiary, Controlled and Affiliated </w:t>
      </w:r>
      <w:r w:rsidR="00BA2D54" w:rsidRPr="0009739A">
        <w:rPr>
          <w:rFonts w:asciiTheme="minorHAnsi" w:hAnsiTheme="minorHAnsi" w:cstheme="minorHAnsi"/>
          <w:b w:val="0"/>
          <w:bCs w:val="0"/>
          <w:i/>
          <w:iCs/>
          <w:szCs w:val="22"/>
        </w:rPr>
        <w:t>Entities</w:t>
      </w:r>
      <w:r w:rsidR="00E73083" w:rsidRPr="0009739A">
        <w:rPr>
          <w:rFonts w:asciiTheme="minorHAnsi" w:hAnsiTheme="minorHAnsi" w:cstheme="minorHAnsi"/>
          <w:b w:val="0"/>
          <w:bCs w:val="0"/>
          <w:szCs w:val="22"/>
        </w:rPr>
        <w:t>, paragraphs 8.b.ii or 8.b.iii depending on whether the investment meets the activity test.</w:t>
      </w:r>
    </w:p>
    <w:p w14:paraId="51C36B01" w14:textId="77777777" w:rsidR="00FF6269" w:rsidRPr="0009739A" w:rsidRDefault="00FF6269" w:rsidP="00EE5FAB">
      <w:pPr>
        <w:pStyle w:val="BodyText2"/>
        <w:rPr>
          <w:rFonts w:asciiTheme="minorHAnsi" w:hAnsiTheme="minorHAnsi" w:cstheme="minorHAnsi"/>
          <w:b w:val="0"/>
          <w:bCs w:val="0"/>
          <w:szCs w:val="22"/>
        </w:rPr>
      </w:pPr>
    </w:p>
    <w:p w14:paraId="2B219538" w14:textId="51F6A8EB" w:rsidR="00FF6269" w:rsidRPr="00A459A1" w:rsidRDefault="00FF6269" w:rsidP="0009739A">
      <w:pPr>
        <w:pStyle w:val="BodyText2"/>
        <w:rPr>
          <w:rFonts w:asciiTheme="minorHAnsi" w:hAnsiTheme="minorHAnsi" w:cstheme="minorHAnsi"/>
          <w:b w:val="0"/>
          <w:bCs w:val="0"/>
          <w:szCs w:val="22"/>
        </w:rPr>
      </w:pPr>
      <w:r w:rsidRPr="0009739A">
        <w:rPr>
          <w:rFonts w:asciiTheme="minorHAnsi" w:hAnsiTheme="minorHAnsi" w:cstheme="minorHAnsi"/>
          <w:b w:val="0"/>
          <w:bCs w:val="0"/>
          <w:szCs w:val="22"/>
        </w:rPr>
        <w:t xml:space="preserve">The removal of investment subsidiaries from the Annual Statement Instructions aligns with their prior elimination from the SSAPs. While reintroducing the investment subsidiary concept under SSAP No. 97 was considered, ongoing concerns remain regarding the difficulty in distinguishing operating subsidiaries from investment </w:t>
      </w:r>
      <w:r w:rsidRPr="0009739A">
        <w:rPr>
          <w:rFonts w:asciiTheme="minorHAnsi" w:hAnsiTheme="minorHAnsi" w:cstheme="minorHAnsi"/>
          <w:b w:val="0"/>
          <w:bCs w:val="0"/>
          <w:szCs w:val="22"/>
        </w:rPr>
        <w:lastRenderedPageBreak/>
        <w:t>subsidiaries</w:t>
      </w:r>
      <w:r w:rsidR="001A121E" w:rsidRPr="0009739A">
        <w:rPr>
          <w:rFonts w:asciiTheme="minorHAnsi" w:hAnsiTheme="minorHAnsi" w:cstheme="minorHAnsi"/>
          <w:b w:val="0"/>
          <w:bCs w:val="0"/>
          <w:szCs w:val="22"/>
        </w:rPr>
        <w:t>, as well as</w:t>
      </w:r>
      <w:r w:rsidR="0071497E" w:rsidRPr="0009739A">
        <w:rPr>
          <w:rFonts w:asciiTheme="minorHAnsi" w:hAnsiTheme="minorHAnsi" w:cstheme="minorHAnsi"/>
          <w:b w:val="0"/>
          <w:bCs w:val="0"/>
          <w:szCs w:val="22"/>
        </w:rPr>
        <w:t xml:space="preserve"> </w:t>
      </w:r>
      <w:r w:rsidR="0009739A">
        <w:rPr>
          <w:rFonts w:asciiTheme="minorHAnsi" w:hAnsiTheme="minorHAnsi" w:cstheme="minorHAnsi"/>
          <w:b w:val="0"/>
          <w:bCs w:val="0"/>
          <w:szCs w:val="22"/>
        </w:rPr>
        <w:t>concerns over the</w:t>
      </w:r>
      <w:r w:rsidR="0071497E" w:rsidRPr="0009739A">
        <w:rPr>
          <w:rFonts w:asciiTheme="minorHAnsi" w:hAnsiTheme="minorHAnsi" w:cstheme="minorHAnsi"/>
          <w:b w:val="0"/>
          <w:bCs w:val="0"/>
          <w:szCs w:val="22"/>
        </w:rPr>
        <w:t xml:space="preserve"> </w:t>
      </w:r>
      <w:r w:rsidR="00367553">
        <w:rPr>
          <w:rFonts w:asciiTheme="minorHAnsi" w:hAnsiTheme="minorHAnsi" w:cstheme="minorHAnsi"/>
          <w:b w:val="0"/>
          <w:bCs w:val="0"/>
          <w:szCs w:val="22"/>
        </w:rPr>
        <w:t xml:space="preserve">complexity of </w:t>
      </w:r>
      <w:r w:rsidR="0071497E" w:rsidRPr="0009739A">
        <w:rPr>
          <w:rFonts w:asciiTheme="minorHAnsi" w:hAnsiTheme="minorHAnsi" w:cstheme="minorHAnsi"/>
          <w:b w:val="0"/>
          <w:bCs w:val="0"/>
          <w:szCs w:val="22"/>
        </w:rPr>
        <w:t>changes which would be required to clarify look-through accounting treatment, RBC</w:t>
      </w:r>
      <w:r w:rsidR="0009739A" w:rsidRPr="0009739A">
        <w:rPr>
          <w:rFonts w:asciiTheme="minorHAnsi" w:hAnsiTheme="minorHAnsi" w:cstheme="minorHAnsi"/>
          <w:b w:val="0"/>
          <w:bCs w:val="0"/>
          <w:szCs w:val="22"/>
        </w:rPr>
        <w:t xml:space="preserve"> validation</w:t>
      </w:r>
      <w:r w:rsidR="0071497E" w:rsidRPr="0009739A">
        <w:rPr>
          <w:rFonts w:asciiTheme="minorHAnsi" w:hAnsiTheme="minorHAnsi" w:cstheme="minorHAnsi"/>
          <w:b w:val="0"/>
          <w:bCs w:val="0"/>
          <w:szCs w:val="22"/>
        </w:rPr>
        <w:t xml:space="preserve">, and </w:t>
      </w:r>
      <w:r w:rsidR="00A92B96" w:rsidRPr="0009739A">
        <w:rPr>
          <w:rFonts w:asciiTheme="minorHAnsi" w:hAnsiTheme="minorHAnsi" w:cstheme="minorHAnsi"/>
          <w:b w:val="0"/>
          <w:bCs w:val="0"/>
          <w:szCs w:val="22"/>
        </w:rPr>
        <w:t>transparency of reporting.</w:t>
      </w:r>
    </w:p>
    <w:p w14:paraId="5925FAA8" w14:textId="77777777" w:rsidR="006A01CF" w:rsidRPr="001006DA" w:rsidRDefault="006A01CF" w:rsidP="001006DA">
      <w:pPr>
        <w:pStyle w:val="BodyText2"/>
        <w:rPr>
          <w:rFonts w:asciiTheme="minorHAnsi" w:hAnsiTheme="minorHAnsi" w:cstheme="minorHAnsi"/>
          <w:szCs w:val="22"/>
        </w:rPr>
      </w:pPr>
    </w:p>
    <w:p w14:paraId="6785010F" w14:textId="7AF6C85A" w:rsidR="001006DA" w:rsidRPr="001006DA" w:rsidRDefault="001006DA" w:rsidP="001006DA">
      <w:pPr>
        <w:pStyle w:val="BodyText2"/>
        <w:rPr>
          <w:rFonts w:asciiTheme="minorHAnsi" w:hAnsiTheme="minorHAnsi" w:cstheme="minorHAnsi"/>
          <w:b w:val="0"/>
          <w:bCs w:val="0"/>
          <w:szCs w:val="22"/>
        </w:rPr>
      </w:pPr>
      <w:r w:rsidRPr="001006DA">
        <w:rPr>
          <w:rFonts w:asciiTheme="minorHAnsi" w:hAnsiTheme="minorHAnsi" w:cstheme="minorHAnsi"/>
          <w:szCs w:val="22"/>
        </w:rPr>
        <w:t xml:space="preserve">Proposed </w:t>
      </w:r>
      <w:r w:rsidR="007B0A02">
        <w:rPr>
          <w:rFonts w:asciiTheme="minorHAnsi" w:hAnsiTheme="minorHAnsi" w:cstheme="minorHAnsi"/>
          <w:szCs w:val="22"/>
        </w:rPr>
        <w:t>changes</w:t>
      </w:r>
      <w:r w:rsidRPr="001006DA">
        <w:rPr>
          <w:rFonts w:asciiTheme="minorHAnsi" w:hAnsiTheme="minorHAnsi" w:cstheme="minorHAnsi"/>
          <w:szCs w:val="22"/>
        </w:rPr>
        <w:t xml:space="preserve"> to Annual Statement Instructions</w:t>
      </w:r>
      <w:r w:rsidR="004004FB">
        <w:rPr>
          <w:rFonts w:asciiTheme="minorHAnsi" w:hAnsiTheme="minorHAnsi" w:cstheme="minorHAnsi"/>
          <w:szCs w:val="22"/>
        </w:rPr>
        <w:t xml:space="preserve"> – </w:t>
      </w:r>
      <w:r w:rsidR="002C31F4" w:rsidRPr="000B00C1">
        <w:rPr>
          <w:rFonts w:asciiTheme="minorHAnsi" w:hAnsiTheme="minorHAnsi" w:cstheme="minorHAnsi"/>
          <w:szCs w:val="22"/>
          <w:highlight w:val="yellow"/>
        </w:rPr>
        <w:t>For a SAPWG Sponsored Blanks Proposal</w:t>
      </w:r>
      <w:r w:rsidR="002C31F4">
        <w:rPr>
          <w:rFonts w:asciiTheme="minorHAnsi" w:hAnsiTheme="minorHAnsi" w:cstheme="minorHAnsi"/>
          <w:szCs w:val="22"/>
        </w:rPr>
        <w:t xml:space="preserve">: </w:t>
      </w:r>
    </w:p>
    <w:p w14:paraId="74867EAD" w14:textId="77777777" w:rsidR="001006DA" w:rsidRPr="001006DA" w:rsidRDefault="001006DA" w:rsidP="001006DA">
      <w:pPr>
        <w:pStyle w:val="BodyText2"/>
        <w:rPr>
          <w:rFonts w:asciiTheme="minorHAnsi" w:hAnsiTheme="minorHAnsi" w:cstheme="minorHAnsi"/>
          <w:b w:val="0"/>
          <w:bCs w:val="0"/>
          <w:szCs w:val="22"/>
        </w:rPr>
      </w:pPr>
    </w:p>
    <w:p w14:paraId="06D2C7DB" w14:textId="77777777" w:rsidR="001006DA" w:rsidRPr="001006DA" w:rsidRDefault="001006DA" w:rsidP="001006DA">
      <w:pPr>
        <w:rPr>
          <w:rFonts w:asciiTheme="minorHAnsi" w:hAnsiTheme="minorHAnsi" w:cstheme="minorHAnsi"/>
          <w:b/>
          <w:i/>
          <w:iCs/>
          <w:sz w:val="22"/>
          <w:szCs w:val="22"/>
          <w:u w:val="single"/>
        </w:rPr>
      </w:pPr>
      <w:r w:rsidRPr="001006DA">
        <w:rPr>
          <w:rFonts w:asciiTheme="minorHAnsi" w:hAnsiTheme="minorHAnsi" w:cstheme="minorHAnsi"/>
          <w:b/>
          <w:i/>
          <w:iCs/>
          <w:sz w:val="22"/>
          <w:szCs w:val="22"/>
          <w:u w:val="single"/>
        </w:rPr>
        <w:t>2024 Annual Statement Instructions – Schedule D-6-1</w:t>
      </w:r>
    </w:p>
    <w:p w14:paraId="5F49D654" w14:textId="77777777" w:rsidR="001006DA" w:rsidRPr="001006DA" w:rsidRDefault="001006DA" w:rsidP="001006DA">
      <w:pPr>
        <w:jc w:val="both"/>
        <w:rPr>
          <w:rFonts w:asciiTheme="minorHAnsi" w:hAnsiTheme="minorHAnsi" w:cstheme="minorHAnsi"/>
          <w:sz w:val="20"/>
          <w:szCs w:val="20"/>
        </w:rPr>
      </w:pPr>
      <w:r w:rsidRPr="001006DA">
        <w:rPr>
          <w:rFonts w:asciiTheme="minorHAnsi" w:hAnsiTheme="minorHAnsi" w:cstheme="minorHAnsi"/>
          <w:sz w:val="20"/>
          <w:szCs w:val="20"/>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2EB03014" w14:textId="77777777" w:rsidR="001006DA" w:rsidRPr="001006DA" w:rsidRDefault="001006DA" w:rsidP="001006DA">
      <w:pPr>
        <w:rPr>
          <w:rFonts w:asciiTheme="minorHAnsi" w:hAnsiTheme="minorHAnsi" w:cstheme="minorHAnsi"/>
          <w:sz w:val="20"/>
          <w:szCs w:val="20"/>
        </w:rPr>
      </w:pPr>
    </w:p>
    <w:p w14:paraId="383147C2" w14:textId="77777777" w:rsidR="001006DA" w:rsidRPr="001006DA" w:rsidRDefault="001006DA" w:rsidP="001006DA">
      <w:pPr>
        <w:rPr>
          <w:rFonts w:asciiTheme="minorHAnsi" w:hAnsiTheme="minorHAnsi" w:cstheme="minorHAnsi"/>
          <w:sz w:val="20"/>
          <w:szCs w:val="20"/>
        </w:rPr>
      </w:pPr>
      <w:r w:rsidRPr="001006DA">
        <w:rPr>
          <w:rFonts w:asciiTheme="minorHAnsi" w:hAnsiTheme="minorHAnsi" w:cstheme="minorHAnsi"/>
          <w:sz w:val="20"/>
          <w:szCs w:val="20"/>
        </w:rPr>
        <w:tab/>
        <w:t>Category</w:t>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t xml:space="preserve"> Line Number </w:t>
      </w:r>
    </w:p>
    <w:p w14:paraId="559AA4CF"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Preferred Stocks: </w:t>
      </w:r>
    </w:p>
    <w:p w14:paraId="28B1700B"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Parent............................................................................................................................................. 0199999 </w:t>
      </w:r>
    </w:p>
    <w:p w14:paraId="3A241D7A"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U.S. Property &amp; Casualty Insurer....................................................................................... ........... 0299999</w:t>
      </w:r>
    </w:p>
    <w:p w14:paraId="168BB61A"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 U.S. Life Insurer ........................................................................................................................... 0399999 </w:t>
      </w:r>
    </w:p>
    <w:p w14:paraId="08D5C2B0"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Health Entity #....................................................................................................................... 0499999 </w:t>
      </w:r>
    </w:p>
    <w:p w14:paraId="0B9A991B"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Alien Insurer ................................................................................................................................. 0599999 </w:t>
      </w:r>
    </w:p>
    <w:p w14:paraId="44F05901" w14:textId="226F4A96"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Non-Insurer Which Controls Insurer ............................................................................................. 0699999 </w:t>
      </w:r>
      <w:del w:id="2" w:author="Oden, Wil" w:date="2025-06-03T13:22:00Z" w16du:dateUtc="2025-06-03T18:22:00Z">
        <w:r w:rsidRPr="001006DA" w:rsidDel="001006DA">
          <w:rPr>
            <w:rFonts w:asciiTheme="minorHAnsi" w:hAnsiTheme="minorHAnsi" w:cstheme="minorHAnsi"/>
            <w:b/>
            <w:bCs/>
            <w:sz w:val="20"/>
            <w:szCs w:val="20"/>
          </w:rPr>
          <w:delText>*Investment Subsidiary .............................................................................................................. 0799999</w:delText>
        </w:r>
        <w:r w:rsidRPr="001006DA" w:rsidDel="001006DA">
          <w:rPr>
            <w:rFonts w:asciiTheme="minorHAnsi" w:hAnsiTheme="minorHAnsi" w:cstheme="minorHAnsi"/>
            <w:sz w:val="20"/>
            <w:szCs w:val="20"/>
          </w:rPr>
          <w:delText xml:space="preserve"> </w:delText>
        </w:r>
      </w:del>
    </w:p>
    <w:p w14:paraId="6C5C93A0" w14:textId="15C5E574" w:rsid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Other Affiliates .............................................................................................................................. </w:t>
      </w:r>
      <w:del w:id="3" w:author="Oden, Wil" w:date="2025-06-03T13:22:00Z" w16du:dateUtc="2025-06-03T18:22:00Z">
        <w:r w:rsidRPr="001006DA" w:rsidDel="001006DA">
          <w:rPr>
            <w:rFonts w:asciiTheme="minorHAnsi" w:hAnsiTheme="minorHAnsi" w:cstheme="minorHAnsi"/>
            <w:sz w:val="20"/>
            <w:szCs w:val="20"/>
          </w:rPr>
          <w:delText>0899999</w:delText>
        </w:r>
      </w:del>
      <w:ins w:id="4" w:author="Oden, Wil" w:date="2025-06-03T13:22:00Z" w16du:dateUtc="2025-06-03T18:22:00Z">
        <w:r w:rsidRPr="001006DA">
          <w:rPr>
            <w:rFonts w:asciiTheme="minorHAnsi" w:hAnsiTheme="minorHAnsi" w:cstheme="minorHAnsi"/>
            <w:sz w:val="20"/>
            <w:szCs w:val="20"/>
          </w:rPr>
          <w:t>0</w:t>
        </w:r>
        <w:r>
          <w:rPr>
            <w:rFonts w:asciiTheme="minorHAnsi" w:hAnsiTheme="minorHAnsi" w:cstheme="minorHAnsi"/>
            <w:sz w:val="20"/>
            <w:szCs w:val="20"/>
          </w:rPr>
          <w:t>7</w:t>
        </w:r>
        <w:r w:rsidRPr="001006DA">
          <w:rPr>
            <w:rFonts w:asciiTheme="minorHAnsi" w:hAnsiTheme="minorHAnsi" w:cstheme="minorHAnsi"/>
            <w:sz w:val="20"/>
            <w:szCs w:val="20"/>
          </w:rPr>
          <w:t>99999</w:t>
        </w:r>
      </w:ins>
    </w:p>
    <w:p w14:paraId="53935E0B" w14:textId="666234B9"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Subtotals – Preferred Stocks ........................................................................................................ </w:t>
      </w:r>
      <w:del w:id="5" w:author="Oden, Wil" w:date="2025-06-03T13:22:00Z" w16du:dateUtc="2025-06-03T18:22:00Z">
        <w:r w:rsidRPr="001006DA" w:rsidDel="001006DA">
          <w:rPr>
            <w:rFonts w:asciiTheme="minorHAnsi" w:hAnsiTheme="minorHAnsi" w:cstheme="minorHAnsi"/>
            <w:sz w:val="20"/>
            <w:szCs w:val="20"/>
          </w:rPr>
          <w:delText xml:space="preserve">0999999 </w:delText>
        </w:r>
      </w:del>
      <w:ins w:id="6" w:author="Oden, Wil" w:date="2025-06-03T13:22:00Z" w16du:dateUtc="2025-06-03T18:22:00Z">
        <w:r w:rsidRPr="001006DA">
          <w:rPr>
            <w:rFonts w:asciiTheme="minorHAnsi" w:hAnsiTheme="minorHAnsi" w:cstheme="minorHAnsi"/>
            <w:sz w:val="20"/>
            <w:szCs w:val="20"/>
          </w:rPr>
          <w:t>0</w:t>
        </w:r>
        <w:r>
          <w:rPr>
            <w:rFonts w:asciiTheme="minorHAnsi" w:hAnsiTheme="minorHAnsi" w:cstheme="minorHAnsi"/>
            <w:sz w:val="20"/>
            <w:szCs w:val="20"/>
          </w:rPr>
          <w:t>8</w:t>
        </w:r>
        <w:r w:rsidRPr="001006DA">
          <w:rPr>
            <w:rFonts w:asciiTheme="minorHAnsi" w:hAnsiTheme="minorHAnsi" w:cstheme="minorHAnsi"/>
            <w:sz w:val="20"/>
            <w:szCs w:val="20"/>
          </w:rPr>
          <w:t xml:space="preserve">99999 </w:t>
        </w:r>
      </w:ins>
    </w:p>
    <w:p w14:paraId="578BAE4D" w14:textId="77777777" w:rsidR="001006DA" w:rsidRPr="001006DA" w:rsidRDefault="001006DA" w:rsidP="001006DA">
      <w:pPr>
        <w:ind w:left="720"/>
        <w:rPr>
          <w:rFonts w:asciiTheme="minorHAnsi" w:hAnsiTheme="minorHAnsi" w:cstheme="minorHAnsi"/>
          <w:sz w:val="20"/>
          <w:szCs w:val="20"/>
        </w:rPr>
      </w:pPr>
    </w:p>
    <w:p w14:paraId="24AAA5CD"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Common Stocks: </w:t>
      </w:r>
    </w:p>
    <w:p w14:paraId="41A77D8B"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Parent ........................................................................................................................................... 1099999 </w:t>
      </w:r>
    </w:p>
    <w:p w14:paraId="51880FB1"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Property &amp; Casualty Insurer.................................................................................................. 1199999 </w:t>
      </w:r>
    </w:p>
    <w:p w14:paraId="6BCEDD1A"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Life Insurer ........................................................................................................................... 1299999 </w:t>
      </w:r>
    </w:p>
    <w:p w14:paraId="7A052C8C"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Health Entity #....................................................................................................................... 1399999 </w:t>
      </w:r>
    </w:p>
    <w:p w14:paraId="338AEBAC"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Alien Insurer ................................................................................................................................. 1499999 </w:t>
      </w:r>
    </w:p>
    <w:p w14:paraId="73800637"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Non-Insurer Which Controls Insurer .......................................................................................</w:t>
      </w:r>
      <w:proofErr w:type="gramStart"/>
      <w:r w:rsidRPr="001006DA">
        <w:rPr>
          <w:rFonts w:asciiTheme="minorHAnsi" w:hAnsiTheme="minorHAnsi" w:cstheme="minorHAnsi"/>
          <w:sz w:val="20"/>
          <w:szCs w:val="20"/>
        </w:rPr>
        <w:t>.....</w:t>
      </w:r>
      <w:proofErr w:type="gramEnd"/>
      <w:r w:rsidRPr="001006DA">
        <w:rPr>
          <w:rFonts w:asciiTheme="minorHAnsi" w:hAnsiTheme="minorHAnsi" w:cstheme="minorHAnsi"/>
          <w:sz w:val="20"/>
          <w:szCs w:val="20"/>
        </w:rPr>
        <w:t xml:space="preserve"> 1599999 </w:t>
      </w:r>
    </w:p>
    <w:p w14:paraId="117B58EE" w14:textId="32610887" w:rsidR="001006DA" w:rsidRPr="001006DA" w:rsidDel="001006DA" w:rsidRDefault="001006DA" w:rsidP="001006DA">
      <w:pPr>
        <w:ind w:left="720"/>
        <w:rPr>
          <w:del w:id="7" w:author="Oden, Wil" w:date="2025-06-03T13:22:00Z" w16du:dateUtc="2025-06-03T18:22:00Z"/>
          <w:rFonts w:asciiTheme="minorHAnsi" w:hAnsiTheme="minorHAnsi" w:cstheme="minorHAnsi"/>
          <w:b/>
          <w:bCs/>
          <w:sz w:val="20"/>
          <w:szCs w:val="20"/>
        </w:rPr>
      </w:pPr>
      <w:del w:id="8" w:author="Oden, Wil" w:date="2025-06-03T13:22:00Z" w16du:dateUtc="2025-06-03T18:22:00Z">
        <w:r w:rsidRPr="001006DA" w:rsidDel="001006DA">
          <w:rPr>
            <w:rFonts w:asciiTheme="minorHAnsi" w:hAnsiTheme="minorHAnsi" w:cstheme="minorHAnsi"/>
            <w:b/>
            <w:bCs/>
            <w:sz w:val="20"/>
            <w:szCs w:val="20"/>
          </w:rPr>
          <w:delText xml:space="preserve">*Investment Subsidiary ..............................................................................................................1699999 </w:delText>
        </w:r>
      </w:del>
    </w:p>
    <w:p w14:paraId="440F5A22" w14:textId="4E5607C0"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Other Affiliates ............................................................................................................................. </w:t>
      </w:r>
      <w:del w:id="9" w:author="Oden, Wil" w:date="2025-06-03T13:22:00Z" w16du:dateUtc="2025-06-03T18:22:00Z">
        <w:r w:rsidRPr="001006DA" w:rsidDel="001006DA">
          <w:rPr>
            <w:rFonts w:asciiTheme="minorHAnsi" w:hAnsiTheme="minorHAnsi" w:cstheme="minorHAnsi"/>
            <w:sz w:val="20"/>
            <w:szCs w:val="20"/>
          </w:rPr>
          <w:delText xml:space="preserve">1799999 </w:delText>
        </w:r>
      </w:del>
      <w:ins w:id="10" w:author="Oden, Wil" w:date="2025-06-03T13:22:00Z" w16du:dateUtc="2025-06-03T18:22:00Z">
        <w:r w:rsidRPr="001006DA">
          <w:rPr>
            <w:rFonts w:asciiTheme="minorHAnsi" w:hAnsiTheme="minorHAnsi" w:cstheme="minorHAnsi"/>
            <w:sz w:val="20"/>
            <w:szCs w:val="20"/>
          </w:rPr>
          <w:t>1</w:t>
        </w:r>
        <w:r>
          <w:rPr>
            <w:rFonts w:asciiTheme="minorHAnsi" w:hAnsiTheme="minorHAnsi" w:cstheme="minorHAnsi"/>
            <w:sz w:val="20"/>
            <w:szCs w:val="20"/>
          </w:rPr>
          <w:t>6</w:t>
        </w:r>
        <w:r w:rsidRPr="001006DA">
          <w:rPr>
            <w:rFonts w:asciiTheme="minorHAnsi" w:hAnsiTheme="minorHAnsi" w:cstheme="minorHAnsi"/>
            <w:sz w:val="20"/>
            <w:szCs w:val="20"/>
          </w:rPr>
          <w:t xml:space="preserve">99999 </w:t>
        </w:r>
      </w:ins>
    </w:p>
    <w:p w14:paraId="1C01A29F" w14:textId="2169F1D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Subtotals – Common Stocks ........................................................................................................ </w:t>
      </w:r>
      <w:del w:id="11" w:author="Oden, Wil" w:date="2025-06-03T13:22:00Z" w16du:dateUtc="2025-06-03T18:22:00Z">
        <w:r w:rsidRPr="001006DA" w:rsidDel="001006DA">
          <w:rPr>
            <w:rFonts w:asciiTheme="minorHAnsi" w:hAnsiTheme="minorHAnsi" w:cstheme="minorHAnsi"/>
            <w:sz w:val="20"/>
            <w:szCs w:val="20"/>
          </w:rPr>
          <w:delText xml:space="preserve">1899999 </w:delText>
        </w:r>
      </w:del>
      <w:ins w:id="12" w:author="Oden, Wil" w:date="2025-06-03T13:22:00Z" w16du:dateUtc="2025-06-03T18:22:00Z">
        <w:r w:rsidRPr="001006DA">
          <w:rPr>
            <w:rFonts w:asciiTheme="minorHAnsi" w:hAnsiTheme="minorHAnsi" w:cstheme="minorHAnsi"/>
            <w:sz w:val="20"/>
            <w:szCs w:val="20"/>
          </w:rPr>
          <w:t>1</w:t>
        </w:r>
        <w:r>
          <w:rPr>
            <w:rFonts w:asciiTheme="minorHAnsi" w:hAnsiTheme="minorHAnsi" w:cstheme="minorHAnsi"/>
            <w:sz w:val="20"/>
            <w:szCs w:val="20"/>
          </w:rPr>
          <w:t>7</w:t>
        </w:r>
        <w:r w:rsidRPr="001006DA">
          <w:rPr>
            <w:rFonts w:asciiTheme="minorHAnsi" w:hAnsiTheme="minorHAnsi" w:cstheme="minorHAnsi"/>
            <w:sz w:val="20"/>
            <w:szCs w:val="20"/>
          </w:rPr>
          <w:t xml:space="preserve">99999 </w:t>
        </w:r>
      </w:ins>
    </w:p>
    <w:p w14:paraId="05C86031" w14:textId="5A993E6D"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Totals – Preferred and Common Stocks ...................................................................................... </w:t>
      </w:r>
      <w:del w:id="13" w:author="Oden, Wil" w:date="2025-06-03T13:22:00Z" w16du:dateUtc="2025-06-03T18:22:00Z">
        <w:r w:rsidRPr="001006DA" w:rsidDel="001006DA">
          <w:rPr>
            <w:rFonts w:asciiTheme="minorHAnsi" w:hAnsiTheme="minorHAnsi" w:cstheme="minorHAnsi"/>
            <w:sz w:val="20"/>
            <w:szCs w:val="20"/>
          </w:rPr>
          <w:delText>1999999</w:delText>
        </w:r>
      </w:del>
      <w:ins w:id="14" w:author="Oden, Wil" w:date="2025-06-03T13:22:00Z" w16du:dateUtc="2025-06-03T18:22:00Z">
        <w:r w:rsidRPr="001006DA">
          <w:rPr>
            <w:rFonts w:asciiTheme="minorHAnsi" w:hAnsiTheme="minorHAnsi" w:cstheme="minorHAnsi"/>
            <w:sz w:val="20"/>
            <w:szCs w:val="20"/>
          </w:rPr>
          <w:t>1</w:t>
        </w:r>
        <w:r>
          <w:rPr>
            <w:rFonts w:asciiTheme="minorHAnsi" w:hAnsiTheme="minorHAnsi" w:cstheme="minorHAnsi"/>
            <w:sz w:val="20"/>
            <w:szCs w:val="20"/>
          </w:rPr>
          <w:t>8</w:t>
        </w:r>
        <w:r w:rsidRPr="001006DA">
          <w:rPr>
            <w:rFonts w:asciiTheme="minorHAnsi" w:hAnsiTheme="minorHAnsi" w:cstheme="minorHAnsi"/>
            <w:sz w:val="20"/>
            <w:szCs w:val="20"/>
          </w:rPr>
          <w:t>99999</w:t>
        </w:r>
      </w:ins>
    </w:p>
    <w:p w14:paraId="731EF4A4" w14:textId="67458204" w:rsidR="001006DA" w:rsidRPr="001006DA" w:rsidDel="001006DA" w:rsidRDefault="001006DA" w:rsidP="001006DA">
      <w:pPr>
        <w:tabs>
          <w:tab w:val="right" w:pos="1627"/>
        </w:tabs>
        <w:ind w:left="2160" w:hanging="2160"/>
        <w:rPr>
          <w:del w:id="15" w:author="Oden, Wil" w:date="2025-06-03T13:23:00Z" w16du:dateUtc="2025-06-03T18:23:00Z"/>
          <w:rFonts w:asciiTheme="minorHAnsi" w:hAnsiTheme="minorHAnsi" w:cstheme="minorHAnsi"/>
          <w:sz w:val="20"/>
          <w:szCs w:val="20"/>
        </w:rPr>
      </w:pPr>
      <w:r w:rsidRPr="001006DA">
        <w:rPr>
          <w:rFonts w:asciiTheme="minorHAnsi" w:hAnsiTheme="minorHAnsi" w:cstheme="minorHAnsi"/>
          <w:sz w:val="20"/>
          <w:szCs w:val="20"/>
        </w:rPr>
        <w:tab/>
      </w:r>
    </w:p>
    <w:p w14:paraId="059C244E" w14:textId="676E6825" w:rsidR="001006DA" w:rsidRPr="001006DA" w:rsidDel="001006DA" w:rsidRDefault="001006DA" w:rsidP="008E7BFB">
      <w:pPr>
        <w:tabs>
          <w:tab w:val="right" w:pos="1627"/>
        </w:tabs>
        <w:ind w:left="2160" w:hanging="2160"/>
        <w:rPr>
          <w:del w:id="16" w:author="Oden, Wil" w:date="2025-06-03T13:23:00Z" w16du:dateUtc="2025-06-03T18:23:00Z"/>
          <w:rFonts w:asciiTheme="minorHAnsi" w:hAnsiTheme="minorHAnsi" w:cstheme="minorHAnsi"/>
          <w:sz w:val="20"/>
          <w:szCs w:val="20"/>
        </w:rPr>
      </w:pPr>
      <w:del w:id="17" w:author="Oden, Wil" w:date="2025-06-03T13:23:00Z" w16du:dateUtc="2025-06-03T18:23:00Z">
        <w:r w:rsidRPr="001006DA" w:rsidDel="001006DA">
          <w:rPr>
            <w:rFonts w:asciiTheme="minorHAnsi" w:hAnsiTheme="minorHAnsi" w:cstheme="minorHAnsi"/>
            <w:sz w:val="20"/>
            <w:szCs w:val="20"/>
          </w:rPr>
          <w:delText xml:space="preserve">*NOTE: </w:delText>
        </w:r>
        <w:r w:rsidRPr="001006DA" w:rsidDel="001006DA">
          <w:rPr>
            <w:rFonts w:asciiTheme="minorHAnsi" w:hAnsiTheme="minorHAnsi" w:cstheme="minorHAnsi"/>
            <w:sz w:val="20"/>
            <w:szCs w:val="20"/>
          </w:rPr>
          <w:tab/>
          <w:delTex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delText>
        </w:r>
      </w:del>
    </w:p>
    <w:p w14:paraId="52296707" w14:textId="119E3DC5" w:rsidR="001006DA" w:rsidRPr="001006DA" w:rsidDel="001006DA" w:rsidRDefault="001006DA" w:rsidP="001006DA">
      <w:pPr>
        <w:tabs>
          <w:tab w:val="right" w:pos="1627"/>
        </w:tabs>
        <w:ind w:left="2160" w:hanging="2160"/>
        <w:jc w:val="both"/>
        <w:rPr>
          <w:del w:id="18" w:author="Oden, Wil" w:date="2025-06-03T13:23:00Z" w16du:dateUtc="2025-06-03T18:23:00Z"/>
          <w:rFonts w:asciiTheme="minorHAnsi" w:hAnsiTheme="minorHAnsi" w:cstheme="minorHAnsi"/>
          <w:sz w:val="20"/>
          <w:szCs w:val="20"/>
        </w:rPr>
      </w:pPr>
    </w:p>
    <w:p w14:paraId="19625535" w14:textId="67AF4259" w:rsidR="001006DA" w:rsidRPr="001006DA" w:rsidDel="001006DA" w:rsidRDefault="001006DA" w:rsidP="001006DA">
      <w:pPr>
        <w:pStyle w:val="ListParagraph"/>
        <w:numPr>
          <w:ilvl w:val="0"/>
          <w:numId w:val="43"/>
        </w:numPr>
        <w:tabs>
          <w:tab w:val="right" w:pos="1440"/>
        </w:tabs>
        <w:spacing w:after="120"/>
        <w:contextualSpacing w:val="0"/>
        <w:jc w:val="both"/>
        <w:rPr>
          <w:del w:id="19" w:author="Oden, Wil" w:date="2025-06-03T13:23:00Z" w16du:dateUtc="2025-06-03T18:23:00Z"/>
          <w:rFonts w:asciiTheme="minorHAnsi" w:hAnsiTheme="minorHAnsi" w:cstheme="minorHAnsi"/>
          <w:sz w:val="20"/>
          <w:szCs w:val="20"/>
        </w:rPr>
      </w:pPr>
      <w:del w:id="20" w:author="Oden, Wil" w:date="2025-06-03T13:23:00Z" w16du:dateUtc="2025-06-03T18:23:00Z">
        <w:r w:rsidRPr="001006DA" w:rsidDel="001006DA">
          <w:rPr>
            <w:rFonts w:asciiTheme="minorHAnsi" w:hAnsiTheme="minorHAnsi" w:cstheme="minorHAnsi"/>
            <w:sz w:val="20"/>
            <w:szCs w:val="20"/>
          </w:rPr>
          <w:delText xml:space="preserve">95% or more of the investment subsidiary’s assets would qualify as admitted assets; </w:delText>
        </w:r>
      </w:del>
    </w:p>
    <w:p w14:paraId="6C6B87AD" w14:textId="65EB3387" w:rsidR="001006DA" w:rsidRPr="001006DA" w:rsidDel="001006DA" w:rsidRDefault="001006DA" w:rsidP="001006DA">
      <w:pPr>
        <w:pStyle w:val="ListParagraph"/>
        <w:numPr>
          <w:ilvl w:val="0"/>
          <w:numId w:val="43"/>
        </w:numPr>
        <w:tabs>
          <w:tab w:val="right" w:pos="1440"/>
          <w:tab w:val="right" w:pos="2160"/>
        </w:tabs>
        <w:spacing w:after="120"/>
        <w:contextualSpacing w:val="0"/>
        <w:jc w:val="both"/>
        <w:rPr>
          <w:del w:id="21" w:author="Oden, Wil" w:date="2025-06-03T13:23:00Z" w16du:dateUtc="2025-06-03T18:23:00Z"/>
          <w:rFonts w:asciiTheme="minorHAnsi" w:hAnsiTheme="minorHAnsi" w:cstheme="minorHAnsi"/>
          <w:sz w:val="20"/>
          <w:szCs w:val="20"/>
        </w:rPr>
      </w:pPr>
      <w:del w:id="22" w:author="Oden, Wil" w:date="2025-06-03T13:23:00Z" w16du:dateUtc="2025-06-03T18:23:00Z">
        <w:r w:rsidRPr="001006DA" w:rsidDel="001006DA">
          <w:rPr>
            <w:rFonts w:asciiTheme="minorHAnsi" w:hAnsiTheme="minorHAnsi" w:cstheme="minorHAnsi"/>
            <w:sz w:val="20"/>
            <w:szCs w:val="20"/>
          </w:rPr>
          <w:delText xml:space="preserve">The investment subsidiary’s total liabilities are 5% or less of total assets; </w:delText>
        </w:r>
      </w:del>
    </w:p>
    <w:p w14:paraId="7440E53D" w14:textId="18996676" w:rsidR="001006DA" w:rsidRPr="001006DA" w:rsidDel="001006DA" w:rsidRDefault="001006DA" w:rsidP="001006DA">
      <w:pPr>
        <w:pStyle w:val="ListParagraph"/>
        <w:numPr>
          <w:ilvl w:val="0"/>
          <w:numId w:val="43"/>
        </w:numPr>
        <w:tabs>
          <w:tab w:val="right" w:pos="1440"/>
          <w:tab w:val="right" w:pos="2160"/>
        </w:tabs>
        <w:spacing w:after="120"/>
        <w:contextualSpacing w:val="0"/>
        <w:jc w:val="both"/>
        <w:rPr>
          <w:del w:id="23" w:author="Oden, Wil" w:date="2025-06-03T13:23:00Z" w16du:dateUtc="2025-06-03T18:23:00Z"/>
          <w:rFonts w:asciiTheme="minorHAnsi" w:hAnsiTheme="minorHAnsi" w:cstheme="minorHAnsi"/>
          <w:sz w:val="20"/>
          <w:szCs w:val="20"/>
        </w:rPr>
      </w:pPr>
      <w:del w:id="24" w:author="Oden, Wil" w:date="2025-06-03T13:23:00Z" w16du:dateUtc="2025-06-03T18:23:00Z">
        <w:r w:rsidRPr="001006DA" w:rsidDel="001006DA">
          <w:rPr>
            <w:rFonts w:asciiTheme="minorHAnsi" w:hAnsiTheme="minorHAnsi" w:cstheme="minorHAnsi"/>
            <w:sz w:val="20"/>
            <w:szCs w:val="20"/>
          </w:rPr>
          <w:delTex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delText>
        </w:r>
      </w:del>
    </w:p>
    <w:p w14:paraId="78A75CDA" w14:textId="26FDBD23" w:rsidR="001006DA" w:rsidRPr="001006DA" w:rsidDel="001006DA" w:rsidRDefault="001006DA" w:rsidP="001006DA">
      <w:pPr>
        <w:pStyle w:val="ListParagraph"/>
        <w:numPr>
          <w:ilvl w:val="0"/>
          <w:numId w:val="43"/>
        </w:numPr>
        <w:tabs>
          <w:tab w:val="right" w:pos="1440"/>
          <w:tab w:val="left" w:pos="2250"/>
        </w:tabs>
        <w:jc w:val="both"/>
        <w:rPr>
          <w:del w:id="25" w:author="Oden, Wil" w:date="2025-06-03T13:23:00Z" w16du:dateUtc="2025-06-03T18:23:00Z"/>
          <w:rFonts w:asciiTheme="minorHAnsi" w:hAnsiTheme="minorHAnsi" w:cstheme="minorHAnsi"/>
          <w:b/>
          <w:bCs/>
          <w:sz w:val="20"/>
          <w:szCs w:val="20"/>
        </w:rPr>
      </w:pPr>
      <w:del w:id="26" w:author="Oden, Wil" w:date="2025-06-03T13:23:00Z" w16du:dateUtc="2025-06-03T18:23:00Z">
        <w:r w:rsidRPr="001006DA" w:rsidDel="001006DA">
          <w:rPr>
            <w:rFonts w:asciiTheme="minorHAnsi" w:hAnsiTheme="minorHAnsi" w:cstheme="minorHAnsi"/>
            <w:b/>
            <w:bCs/>
            <w:sz w:val="20"/>
            <w:szCs w:val="20"/>
          </w:rPr>
          <w:delText>The investment subsidiary’s book/adjusted carrying value does not exceed the imputed value on a statutory accounting basis. If the book/adjusted carrying value does exceed the imputed statutory value, the reporting entity may either nonadmit the excess or categorize such subsidiary in the “All Other Affiliates” category.</w:delText>
        </w:r>
      </w:del>
    </w:p>
    <w:p w14:paraId="47A21599" w14:textId="77777777" w:rsidR="001006DA" w:rsidRPr="004004FB" w:rsidRDefault="001006DA" w:rsidP="001006DA">
      <w:pPr>
        <w:rPr>
          <w:rFonts w:asciiTheme="minorHAnsi" w:hAnsiTheme="minorHAnsi" w:cstheme="minorHAnsi"/>
          <w:b/>
          <w:i/>
          <w:iCs/>
          <w:sz w:val="22"/>
          <w:szCs w:val="22"/>
        </w:rPr>
      </w:pPr>
    </w:p>
    <w:p w14:paraId="302378E8" w14:textId="77A968BA" w:rsidR="001006DA" w:rsidRPr="004004FB" w:rsidRDefault="004004FB" w:rsidP="001006DA">
      <w:pPr>
        <w:rPr>
          <w:rFonts w:asciiTheme="minorHAnsi" w:hAnsiTheme="minorHAnsi" w:cstheme="minorHAnsi"/>
          <w:b/>
          <w:i/>
          <w:iCs/>
          <w:sz w:val="22"/>
          <w:szCs w:val="22"/>
        </w:rPr>
      </w:pPr>
      <w:r w:rsidRPr="004004FB">
        <w:rPr>
          <w:rFonts w:asciiTheme="minorHAnsi" w:hAnsiTheme="minorHAnsi" w:cstheme="minorHAnsi"/>
          <w:b/>
          <w:i/>
          <w:iCs/>
          <w:sz w:val="22"/>
          <w:szCs w:val="22"/>
        </w:rPr>
        <w:t xml:space="preserve">Proposed changes to </w:t>
      </w:r>
      <w:r w:rsidR="001006DA" w:rsidRPr="004004FB">
        <w:rPr>
          <w:rFonts w:asciiTheme="minorHAnsi" w:hAnsiTheme="minorHAnsi" w:cstheme="minorHAnsi"/>
          <w:b/>
          <w:i/>
          <w:iCs/>
          <w:sz w:val="22"/>
          <w:szCs w:val="22"/>
        </w:rPr>
        <w:t>RBC</w:t>
      </w:r>
      <w:r w:rsidRPr="004004FB">
        <w:rPr>
          <w:rFonts w:asciiTheme="minorHAnsi" w:hAnsiTheme="minorHAnsi" w:cstheme="minorHAnsi"/>
          <w:b/>
          <w:i/>
          <w:iCs/>
          <w:sz w:val="22"/>
          <w:szCs w:val="22"/>
        </w:rPr>
        <w:t>/AVR</w:t>
      </w:r>
      <w:r w:rsidR="001006DA" w:rsidRPr="004004FB">
        <w:rPr>
          <w:rFonts w:asciiTheme="minorHAnsi" w:hAnsiTheme="minorHAnsi" w:cstheme="minorHAnsi"/>
          <w:b/>
          <w:i/>
          <w:iCs/>
          <w:sz w:val="22"/>
          <w:szCs w:val="22"/>
        </w:rPr>
        <w:t xml:space="preserve"> Instructions</w:t>
      </w:r>
      <w:r w:rsidRPr="004004FB">
        <w:rPr>
          <w:rFonts w:asciiTheme="minorHAnsi" w:hAnsiTheme="minorHAnsi" w:cstheme="minorHAnsi"/>
          <w:b/>
          <w:i/>
          <w:iCs/>
          <w:sz w:val="22"/>
          <w:szCs w:val="22"/>
        </w:rPr>
        <w:t xml:space="preserve"> – To be Referred to LRBCWG</w:t>
      </w:r>
      <w:r w:rsidR="001006DA" w:rsidRPr="004004FB">
        <w:rPr>
          <w:rFonts w:asciiTheme="minorHAnsi" w:hAnsiTheme="minorHAnsi" w:cstheme="minorHAnsi"/>
          <w:b/>
          <w:i/>
          <w:iCs/>
          <w:sz w:val="22"/>
          <w:szCs w:val="22"/>
        </w:rPr>
        <w:t xml:space="preserve">: </w:t>
      </w:r>
    </w:p>
    <w:p w14:paraId="5BE22C74" w14:textId="77777777" w:rsidR="001006DA" w:rsidRDefault="001006DA" w:rsidP="001006DA">
      <w:pPr>
        <w:rPr>
          <w:rFonts w:asciiTheme="minorHAnsi" w:hAnsiTheme="minorHAnsi" w:cstheme="minorHAnsi"/>
          <w:b/>
          <w:i/>
          <w:iCs/>
          <w:sz w:val="22"/>
          <w:szCs w:val="22"/>
          <w:u w:val="single"/>
        </w:rPr>
      </w:pPr>
    </w:p>
    <w:p w14:paraId="280212FA" w14:textId="0795E98F" w:rsidR="004004FB" w:rsidRPr="004004FB" w:rsidRDefault="004004FB" w:rsidP="001006DA">
      <w:pPr>
        <w:rPr>
          <w:rFonts w:asciiTheme="minorHAnsi" w:hAnsiTheme="minorHAnsi" w:cstheme="minorHAnsi"/>
          <w:b/>
          <w:i/>
          <w:iCs/>
          <w:sz w:val="22"/>
          <w:szCs w:val="22"/>
          <w:u w:val="single"/>
        </w:rPr>
      </w:pPr>
      <w:r w:rsidRPr="004004FB">
        <w:rPr>
          <w:rFonts w:asciiTheme="minorHAnsi" w:hAnsiTheme="minorHAnsi" w:cstheme="minorHAnsi"/>
          <w:b/>
          <w:i/>
          <w:iCs/>
          <w:sz w:val="22"/>
          <w:szCs w:val="22"/>
          <w:u w:val="single"/>
        </w:rPr>
        <w:lastRenderedPageBreak/>
        <w:t>2024 RBC Instructions:</w:t>
      </w:r>
    </w:p>
    <w:p w14:paraId="0ED0459F" w14:textId="77777777" w:rsidR="001006DA" w:rsidRPr="001006DA" w:rsidRDefault="001006DA" w:rsidP="001006DA">
      <w:pPr>
        <w:rPr>
          <w:rFonts w:asciiTheme="minorHAnsi" w:hAnsiTheme="minorHAnsi" w:cstheme="minorHAnsi"/>
          <w:bCs/>
          <w:sz w:val="22"/>
          <w:szCs w:val="22"/>
        </w:rPr>
      </w:pPr>
      <w:r w:rsidRPr="001006DA">
        <w:rPr>
          <w:rFonts w:asciiTheme="minorHAnsi" w:hAnsiTheme="minorHAnsi" w:cstheme="minorHAnsi"/>
          <w:bCs/>
          <w:sz w:val="22"/>
          <w:szCs w:val="22"/>
        </w:rPr>
        <w:t>AFFILIATED/SUBSIDIARY STOCKS – LR042, LR043, and LR044</w:t>
      </w:r>
    </w:p>
    <w:p w14:paraId="670B9251" w14:textId="77777777" w:rsidR="001006DA" w:rsidRPr="001006DA" w:rsidRDefault="001006DA" w:rsidP="001006DA">
      <w:pPr>
        <w:rPr>
          <w:rFonts w:asciiTheme="minorHAnsi" w:hAnsiTheme="minorHAnsi" w:cstheme="minorHAnsi"/>
          <w:bCs/>
          <w:sz w:val="22"/>
          <w:szCs w:val="22"/>
        </w:rPr>
      </w:pPr>
    </w:p>
    <w:p w14:paraId="41F9180D" w14:textId="77777777" w:rsidR="001006DA" w:rsidRPr="001006DA" w:rsidRDefault="001006DA" w:rsidP="001006DA">
      <w:pPr>
        <w:rPr>
          <w:rFonts w:asciiTheme="minorHAnsi" w:hAnsiTheme="minorHAnsi" w:cstheme="minorHAnsi"/>
          <w:bCs/>
          <w:sz w:val="22"/>
          <w:szCs w:val="22"/>
        </w:rPr>
      </w:pPr>
      <w:r w:rsidRPr="001006DA">
        <w:rPr>
          <w:rFonts w:asciiTheme="minorHAnsi" w:hAnsiTheme="minorHAnsi" w:cstheme="minorHAnsi"/>
          <w:bCs/>
          <w:sz w:val="22"/>
          <w:szCs w:val="22"/>
        </w:rPr>
        <w:t>(Only key excerpts included – bolded for emphasis.)</w:t>
      </w:r>
    </w:p>
    <w:p w14:paraId="0C1C7069" w14:textId="77777777" w:rsidR="001006DA" w:rsidRPr="001006DA" w:rsidRDefault="001006DA" w:rsidP="001006DA">
      <w:pPr>
        <w:rPr>
          <w:rFonts w:asciiTheme="minorHAnsi" w:hAnsiTheme="minorHAnsi" w:cstheme="minorHAnsi"/>
          <w:bCs/>
          <w:sz w:val="22"/>
          <w:szCs w:val="22"/>
        </w:rPr>
      </w:pPr>
    </w:p>
    <w:p w14:paraId="3A111CC6" w14:textId="2F64AD38" w:rsidR="001006DA" w:rsidRPr="001006DA" w:rsidRDefault="001006DA" w:rsidP="00D3790A">
      <w:pPr>
        <w:jc w:val="both"/>
        <w:rPr>
          <w:rFonts w:asciiTheme="minorHAnsi" w:hAnsiTheme="minorHAnsi" w:cstheme="minorHAnsi"/>
          <w:bCs/>
          <w:sz w:val="20"/>
          <w:szCs w:val="20"/>
        </w:rPr>
      </w:pPr>
      <w:r w:rsidRPr="001006DA">
        <w:rPr>
          <w:rFonts w:asciiTheme="minorHAnsi" w:hAnsiTheme="minorHAnsi" w:cstheme="minorHAnsi"/>
          <w:bCs/>
          <w:sz w:val="20"/>
          <w:szCs w:val="20"/>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del w:id="27" w:author="Oden, Wil" w:date="2025-06-03T13:23:00Z" w16du:dateUtc="2025-06-03T18:23:00Z">
        <w:r w:rsidRPr="001006DA" w:rsidDel="001006DA">
          <w:rPr>
            <w:rFonts w:asciiTheme="minorHAnsi" w:hAnsiTheme="minorHAnsi" w:cstheme="minorHAnsi"/>
            <w:b/>
            <w:sz w:val="20"/>
            <w:szCs w:val="20"/>
          </w:rPr>
          <w:delText>Investment subsidiaries are a subset of category A in that they are subject to a risk-based capital charge that includes the life RBC risk factors applied only to the investments held by the investment subsidiary for its parent insurer.</w:delText>
        </w:r>
        <w:r w:rsidRPr="001006DA" w:rsidDel="001006DA">
          <w:rPr>
            <w:rFonts w:asciiTheme="minorHAnsi" w:hAnsiTheme="minorHAnsi" w:cstheme="minorHAnsi"/>
            <w:bCs/>
            <w:sz w:val="20"/>
            <w:szCs w:val="20"/>
          </w:rPr>
          <w:delText xml:space="preserve"> </w:delText>
        </w:r>
      </w:del>
      <w:r w:rsidRPr="001006DA">
        <w:rPr>
          <w:rFonts w:asciiTheme="minorHAnsi" w:hAnsiTheme="minorHAnsi" w:cstheme="minorHAnsi"/>
          <w:bCs/>
          <w:sz w:val="20"/>
          <w:szCs w:val="20"/>
        </w:rPr>
        <w:t>Publicly traded insurance affiliates/subsidiaries held at market value have characteristics of both broader categories. As a result, there is a two-part RBC calculation. The general treatment for each is explained below.</w:t>
      </w:r>
    </w:p>
    <w:p w14:paraId="3D89AD59" w14:textId="6822FB25" w:rsidR="001006DA" w:rsidRPr="001006DA" w:rsidDel="008A5B55" w:rsidRDefault="001006DA" w:rsidP="00D3790A">
      <w:pPr>
        <w:jc w:val="both"/>
        <w:rPr>
          <w:del w:id="28" w:author="Oden, Wil" w:date="2025-06-03T13:26:00Z" w16du:dateUtc="2025-06-03T18:26:00Z"/>
          <w:rFonts w:asciiTheme="minorHAnsi" w:hAnsiTheme="minorHAnsi" w:cstheme="minorHAnsi"/>
          <w:bCs/>
          <w:sz w:val="20"/>
          <w:szCs w:val="20"/>
        </w:rPr>
      </w:pPr>
    </w:p>
    <w:p w14:paraId="65CC0BDE" w14:textId="496187D1" w:rsidR="001006DA" w:rsidRPr="001006DA" w:rsidDel="008A5B55" w:rsidRDefault="001006DA" w:rsidP="00D3790A">
      <w:pPr>
        <w:jc w:val="both"/>
        <w:rPr>
          <w:del w:id="29" w:author="Oden, Wil" w:date="2025-06-03T13:26:00Z" w16du:dateUtc="2025-06-03T18:26:00Z"/>
          <w:rFonts w:asciiTheme="minorHAnsi" w:hAnsiTheme="minorHAnsi" w:cstheme="minorHAnsi"/>
          <w:bCs/>
          <w:sz w:val="20"/>
          <w:szCs w:val="20"/>
        </w:rPr>
      </w:pPr>
      <w:del w:id="30" w:author="Oden, Wil" w:date="2025-06-03T13:26:00Z" w16du:dateUtc="2025-06-03T18:26:00Z">
        <w:r w:rsidRPr="001006DA" w:rsidDel="008A5B55">
          <w:rPr>
            <w:rFonts w:asciiTheme="minorHAnsi" w:hAnsiTheme="minorHAnsi" w:cstheme="minorHAnsi"/>
            <w:b/>
            <w:sz w:val="20"/>
            <w:szCs w:val="20"/>
          </w:rPr>
          <w:delText xml:space="preserve">4. </w:delText>
        </w:r>
        <w:r w:rsidRPr="001006DA" w:rsidDel="008A5B55">
          <w:rPr>
            <w:rFonts w:asciiTheme="minorHAnsi" w:hAnsiTheme="minorHAnsi" w:cstheme="minorHAnsi"/>
            <w:b/>
            <w:sz w:val="20"/>
            <w:szCs w:val="20"/>
          </w:rPr>
          <w:tab/>
          <w:delText>Investment Subsidiaries</w:delText>
        </w:r>
        <w:r w:rsidRPr="001006DA" w:rsidDel="008A5B55">
          <w:rPr>
            <w:rFonts w:asciiTheme="minorHAnsi" w:hAnsiTheme="minorHAnsi" w:cstheme="minorHAnsi"/>
            <w:bCs/>
            <w:sz w:val="20"/>
            <w:szCs w:val="20"/>
          </w:rPr>
          <w:delText xml:space="preserve"> </w:delText>
        </w:r>
      </w:del>
    </w:p>
    <w:p w14:paraId="5FF02A00" w14:textId="3DA42C0D" w:rsidR="001006DA" w:rsidRPr="001006DA" w:rsidDel="008A5B55" w:rsidRDefault="001006DA" w:rsidP="00D3790A">
      <w:pPr>
        <w:jc w:val="both"/>
        <w:rPr>
          <w:del w:id="31" w:author="Oden, Wil" w:date="2025-06-03T13:26:00Z" w16du:dateUtc="2025-06-03T18:26:00Z"/>
          <w:rFonts w:asciiTheme="minorHAnsi" w:hAnsiTheme="minorHAnsi" w:cstheme="minorHAnsi"/>
          <w:bCs/>
          <w:sz w:val="20"/>
          <w:szCs w:val="20"/>
        </w:rPr>
      </w:pPr>
    </w:p>
    <w:p w14:paraId="1B88207D" w14:textId="590CA27E" w:rsidR="001006DA" w:rsidRPr="001006DA" w:rsidDel="008A5B55" w:rsidRDefault="001006DA" w:rsidP="00D3790A">
      <w:pPr>
        <w:jc w:val="both"/>
        <w:rPr>
          <w:del w:id="32" w:author="Oden, Wil" w:date="2025-06-03T13:26:00Z" w16du:dateUtc="2025-06-03T18:26:00Z"/>
          <w:rFonts w:asciiTheme="minorHAnsi" w:hAnsiTheme="minorHAnsi" w:cstheme="minorHAnsi"/>
          <w:bCs/>
          <w:sz w:val="20"/>
          <w:szCs w:val="20"/>
        </w:rPr>
      </w:pPr>
      <w:del w:id="33" w:author="Oden, Wil" w:date="2025-06-03T13:26:00Z" w16du:dateUtc="2025-06-03T18:26:00Z">
        <w:r w:rsidRPr="001006DA" w:rsidDel="008A5B55">
          <w:rPr>
            <w:rFonts w:asciiTheme="minorHAnsi" w:hAnsiTheme="minorHAnsi" w:cstheme="minorHAnsi"/>
            <w:bCs/>
            <w:sz w:val="20"/>
            <w:szCs w:val="20"/>
          </w:rPr>
          <w:delTex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shall not include any broker-dealer or a money management fund managing funds other than those of the parent company. </w:delText>
        </w:r>
        <w:r w:rsidRPr="001006DA" w:rsidDel="008A5B55">
          <w:rPr>
            <w:rFonts w:asciiTheme="minorHAnsi" w:hAnsiTheme="minorHAnsi" w:cstheme="minorHAnsi"/>
            <w:b/>
            <w:sz w:val="20"/>
            <w:szCs w:val="20"/>
          </w:rPr>
          <w:delText>The risk-based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delText>
        </w:r>
        <w:r w:rsidRPr="001006DA" w:rsidDel="008A5B55">
          <w:rPr>
            <w:rFonts w:asciiTheme="minorHAnsi" w:hAnsiTheme="minorHAnsi" w:cstheme="minorHAnsi"/>
            <w:bCs/>
            <w:sz w:val="20"/>
            <w:szCs w:val="20"/>
          </w:rPr>
          <w:delTex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delText>
        </w:r>
      </w:del>
    </w:p>
    <w:p w14:paraId="62C45A38" w14:textId="77777777" w:rsidR="001006DA" w:rsidRDefault="001006DA" w:rsidP="00B30CA0">
      <w:pPr>
        <w:rPr>
          <w:rFonts w:asciiTheme="minorHAnsi" w:hAnsiTheme="minorHAnsi" w:cstheme="minorHAnsi"/>
          <w:sz w:val="22"/>
        </w:rPr>
      </w:pPr>
    </w:p>
    <w:p w14:paraId="46D452CB" w14:textId="77777777" w:rsidR="004004FB" w:rsidRPr="004004FB" w:rsidRDefault="004004FB" w:rsidP="004004FB">
      <w:pPr>
        <w:rPr>
          <w:rFonts w:asciiTheme="minorHAnsi" w:hAnsiTheme="minorHAnsi" w:cstheme="minorHAnsi"/>
          <w:b/>
          <w:i/>
          <w:iCs/>
          <w:sz w:val="22"/>
          <w:szCs w:val="22"/>
          <w:u w:val="single"/>
        </w:rPr>
      </w:pPr>
      <w:r w:rsidRPr="004004FB">
        <w:rPr>
          <w:rFonts w:asciiTheme="minorHAnsi" w:hAnsiTheme="minorHAnsi" w:cstheme="minorHAnsi"/>
          <w:b/>
          <w:i/>
          <w:iCs/>
          <w:sz w:val="22"/>
          <w:szCs w:val="22"/>
          <w:u w:val="single"/>
        </w:rPr>
        <w:t xml:space="preserve">2024 AVR Instructions: </w:t>
      </w:r>
    </w:p>
    <w:p w14:paraId="5A791880" w14:textId="77777777" w:rsidR="004004FB" w:rsidRPr="007D568E" w:rsidDel="0095018C" w:rsidRDefault="004004FB" w:rsidP="004004FB">
      <w:pPr>
        <w:jc w:val="both"/>
        <w:rPr>
          <w:del w:id="34" w:author="Oden, Wil" w:date="2025-06-03T13:53:00Z" w16du:dateUtc="2025-06-03T18:53:00Z"/>
          <w:rFonts w:asciiTheme="minorHAnsi" w:hAnsiTheme="minorHAnsi" w:cstheme="minorHAnsi"/>
          <w:sz w:val="20"/>
          <w:szCs w:val="20"/>
        </w:rPr>
      </w:pPr>
      <w:del w:id="35" w:author="Oden, Wil" w:date="2025-06-03T13:53:00Z" w16du:dateUtc="2025-06-03T18:53:00Z">
        <w:r w:rsidRPr="007D568E" w:rsidDel="0095018C">
          <w:rPr>
            <w:rFonts w:asciiTheme="minorHAnsi" w:hAnsiTheme="minorHAnsi" w:cstheme="minorHAnsi"/>
            <w:sz w:val="20"/>
            <w:szCs w:val="20"/>
          </w:rPr>
          <w:delText>Lines 5</w:delText>
        </w:r>
      </w:del>
    </w:p>
    <w:p w14:paraId="72ADCFC5" w14:textId="77777777" w:rsidR="004004FB" w:rsidRPr="007D568E" w:rsidDel="0095018C" w:rsidRDefault="004004FB" w:rsidP="004004FB">
      <w:pPr>
        <w:tabs>
          <w:tab w:val="left" w:pos="1800"/>
        </w:tabs>
        <w:ind w:left="1260" w:hanging="1260"/>
        <w:jc w:val="both"/>
        <w:rPr>
          <w:del w:id="36" w:author="Oden, Wil" w:date="2025-06-03T13:53:00Z" w16du:dateUtc="2025-06-03T18:53:00Z"/>
          <w:rFonts w:asciiTheme="minorHAnsi" w:hAnsiTheme="minorHAnsi" w:cstheme="minorHAnsi"/>
          <w:sz w:val="20"/>
          <w:szCs w:val="20"/>
        </w:rPr>
      </w:pPr>
      <w:del w:id="37" w:author="Oden, Wil" w:date="2025-06-03T13:53:00Z" w16du:dateUtc="2025-06-03T18:53:00Z">
        <w:r w:rsidRPr="007D568E" w:rsidDel="0095018C">
          <w:rPr>
            <w:rFonts w:asciiTheme="minorHAnsi" w:hAnsiTheme="minorHAnsi" w:cstheme="minorHAnsi"/>
            <w:sz w:val="20"/>
            <w:szCs w:val="20"/>
          </w:rPr>
          <w:delText>through 14</w:delText>
        </w:r>
        <w:r w:rsidRPr="007D568E" w:rsidDel="0095018C">
          <w:rPr>
            <w:rFonts w:asciiTheme="minorHAnsi" w:hAnsiTheme="minorHAnsi" w:cstheme="minorHAnsi"/>
            <w:sz w:val="20"/>
            <w:szCs w:val="20"/>
          </w:rPr>
          <w:tab/>
          <w:delText>–</w:delText>
        </w:r>
        <w:r w:rsidRPr="007D568E" w:rsidDel="0095018C">
          <w:rPr>
            <w:rFonts w:asciiTheme="minorHAnsi" w:hAnsiTheme="minorHAnsi" w:cstheme="minorHAnsi"/>
            <w:sz w:val="20"/>
            <w:szCs w:val="20"/>
          </w:rPr>
          <w:tab/>
          <w:delText>Subsidiary, Controlled or Affiliated Common Stock – Investment Subsidiaries</w:delText>
        </w:r>
      </w:del>
    </w:p>
    <w:p w14:paraId="1108C0A4" w14:textId="77777777" w:rsidR="004004FB" w:rsidRPr="007D568E" w:rsidDel="0095018C" w:rsidRDefault="004004FB" w:rsidP="004004FB">
      <w:pPr>
        <w:jc w:val="both"/>
        <w:rPr>
          <w:del w:id="38" w:author="Oden, Wil" w:date="2025-06-03T13:53:00Z" w16du:dateUtc="2025-06-03T18:53:00Z"/>
          <w:rFonts w:asciiTheme="minorHAnsi" w:hAnsiTheme="minorHAnsi" w:cstheme="minorHAnsi"/>
          <w:sz w:val="20"/>
          <w:szCs w:val="20"/>
        </w:rPr>
      </w:pPr>
    </w:p>
    <w:p w14:paraId="17D301A9" w14:textId="77777777" w:rsidR="004004FB" w:rsidRPr="007D568E" w:rsidDel="0095018C" w:rsidRDefault="004004FB" w:rsidP="004004FB">
      <w:pPr>
        <w:ind w:left="1800"/>
        <w:jc w:val="both"/>
        <w:rPr>
          <w:del w:id="39" w:author="Oden, Wil" w:date="2025-06-03T13:53:00Z" w16du:dateUtc="2025-06-03T18:53:00Z"/>
          <w:rFonts w:asciiTheme="minorHAnsi" w:hAnsiTheme="minorHAnsi" w:cstheme="minorHAnsi"/>
          <w:sz w:val="20"/>
          <w:szCs w:val="20"/>
        </w:rPr>
      </w:pPr>
      <w:del w:id="40" w:author="Oden, Wil" w:date="2025-06-03T13:53:00Z" w16du:dateUtc="2025-06-03T18:53:00Z">
        <w:r w:rsidRPr="007D568E" w:rsidDel="0095018C">
          <w:rPr>
            <w:rFonts w:asciiTheme="minorHAnsi" w:hAnsiTheme="minorHAnsi" w:cstheme="minorHAnsi"/>
            <w:sz w:val="20"/>
            <w:szCs w:val="20"/>
          </w:rPr>
          <w:delText>Report the book/adjusted carrying value of all common stocks owned in an investment subsidiary or that portion of the book/adjusted carrying value of holding company subsidiaries that represents investments in investment subsidiaries in Column 1, any related party encumbrances on these common stocks in Column 2, and any third-party encumbrances on these common stocks in Column 3. If a portion of the book/adjusted carrying value of a holding company subsidiary is reflected in Column 1, the debt of that holding company subsidiary should be reflected in Columns 2 and 3. However, the total holding company debt to be reflected in Columns 2 and 3 should not exceed the aggregate book/adjusted carrying value of any investment subsidiaries on the holding company subsidiary books. (An investment subsidiary is any subsidiary, other than a holding company subsidiary, engaged or organized to engage primarily in the ownership and management of investments authorized as investments for the reporting entity. A broker-dealer or money management firm that manages outside funds is not an investment subsidiary. This definition is intended to be identical to the investment subsidiary definition for Risk-Based Capital (RBC) purposes and will be amended if the RBC definition is changed.) Allocate the common stock value in Column 1 and the encumbrances in Columns 2 and 3 among Lines 5 through 14 based on the nature of the underlying investment held by the investment subsidiary. Follow the Securities Valuation Office guidelines and categorize these assets as if the SVO had assigned a NAIC designation of 1 through 6, P1 through P6, or RP1 through RP6. Report the sum of Columns 1, 2, and 3 in Column 4.</w:delText>
        </w:r>
      </w:del>
    </w:p>
    <w:p w14:paraId="14F37F12" w14:textId="77777777" w:rsidR="004004FB" w:rsidRPr="007D568E" w:rsidDel="0095018C" w:rsidRDefault="004004FB" w:rsidP="004004FB">
      <w:pPr>
        <w:jc w:val="both"/>
        <w:rPr>
          <w:del w:id="41" w:author="Oden, Wil" w:date="2025-06-03T13:53:00Z" w16du:dateUtc="2025-06-03T18:53:00Z"/>
          <w:rFonts w:asciiTheme="minorHAnsi" w:hAnsiTheme="minorHAnsi" w:cstheme="minorHAnsi"/>
          <w:sz w:val="20"/>
          <w:szCs w:val="20"/>
        </w:rPr>
      </w:pPr>
    </w:p>
    <w:p w14:paraId="5C5EA4BD" w14:textId="77777777" w:rsidR="004004FB" w:rsidRPr="007D568E" w:rsidDel="0095018C" w:rsidRDefault="004004FB" w:rsidP="004004FB">
      <w:pPr>
        <w:ind w:left="1800"/>
        <w:jc w:val="both"/>
        <w:rPr>
          <w:del w:id="42" w:author="Oden, Wil" w:date="2025-06-03T13:53:00Z" w16du:dateUtc="2025-06-03T18:53:00Z"/>
          <w:rFonts w:asciiTheme="minorHAnsi" w:hAnsiTheme="minorHAnsi" w:cstheme="minorHAnsi"/>
          <w:sz w:val="20"/>
          <w:szCs w:val="20"/>
        </w:rPr>
      </w:pPr>
      <w:del w:id="43" w:author="Oden, Wil" w:date="2025-06-03T13:53:00Z" w16du:dateUtc="2025-06-03T18:53:00Z">
        <w:r w:rsidRPr="007D568E" w:rsidDel="0095018C">
          <w:rPr>
            <w:rFonts w:asciiTheme="minorHAnsi" w:hAnsiTheme="minorHAnsi" w:cstheme="minorHAnsi"/>
            <w:sz w:val="20"/>
            <w:szCs w:val="20"/>
          </w:rPr>
          <w:delText>For Lines 5 through 11, multiply the amount in Column 4 by the appropriate bond, preferred stock, or other fixed income instrument (excluding mortgage loans) reserve factors (as listed in Columns 5, 7 and 9 of the various sections of the Equity Component schedule) and report the products in Columns 6, 8 and 10, respectively.</w:delText>
        </w:r>
      </w:del>
    </w:p>
    <w:p w14:paraId="35E2C046" w14:textId="77777777" w:rsidR="004004FB" w:rsidRPr="007D568E" w:rsidDel="0095018C" w:rsidRDefault="004004FB" w:rsidP="004004FB">
      <w:pPr>
        <w:jc w:val="both"/>
        <w:rPr>
          <w:del w:id="44" w:author="Oden, Wil" w:date="2025-06-03T13:53:00Z" w16du:dateUtc="2025-06-03T18:53:00Z"/>
          <w:rFonts w:asciiTheme="minorHAnsi" w:hAnsiTheme="minorHAnsi" w:cstheme="minorHAnsi"/>
          <w:sz w:val="20"/>
          <w:szCs w:val="20"/>
        </w:rPr>
      </w:pPr>
    </w:p>
    <w:p w14:paraId="56F7208F" w14:textId="77777777" w:rsidR="004004FB" w:rsidRPr="007D568E" w:rsidDel="0095018C" w:rsidRDefault="004004FB" w:rsidP="004004FB">
      <w:pPr>
        <w:ind w:left="1800"/>
        <w:jc w:val="both"/>
        <w:rPr>
          <w:del w:id="45" w:author="Oden, Wil" w:date="2025-06-03T13:53:00Z" w16du:dateUtc="2025-06-03T18:53:00Z"/>
          <w:rFonts w:asciiTheme="minorHAnsi" w:hAnsiTheme="minorHAnsi" w:cstheme="minorHAnsi"/>
          <w:sz w:val="20"/>
          <w:szCs w:val="20"/>
        </w:rPr>
      </w:pPr>
      <w:del w:id="46" w:author="Oden, Wil" w:date="2025-06-03T13:53:00Z" w16du:dateUtc="2025-06-03T18:53:00Z">
        <w:r w:rsidRPr="007D568E" w:rsidDel="0095018C">
          <w:rPr>
            <w:rFonts w:asciiTheme="minorHAnsi" w:hAnsiTheme="minorHAnsi" w:cstheme="minorHAnsi"/>
            <w:sz w:val="20"/>
            <w:szCs w:val="20"/>
          </w:rPr>
          <w:lastRenderedPageBreak/>
          <w:delText>For Line 12, multiply the amount in Column 4 by the reserve factors calculated for Columns 5, 7 and 9 (see instructions for Line 1 of this schedule) and report the products in Columns 6, 8 and 10, respectively.</w:delText>
        </w:r>
      </w:del>
    </w:p>
    <w:p w14:paraId="61A8F3B3" w14:textId="77777777" w:rsidR="004004FB" w:rsidRPr="007D568E" w:rsidDel="0095018C" w:rsidRDefault="004004FB" w:rsidP="004004FB">
      <w:pPr>
        <w:jc w:val="both"/>
        <w:rPr>
          <w:del w:id="47" w:author="Oden, Wil" w:date="2025-06-03T13:53:00Z" w16du:dateUtc="2025-06-03T18:53:00Z"/>
          <w:rFonts w:asciiTheme="minorHAnsi" w:hAnsiTheme="minorHAnsi" w:cstheme="minorHAnsi"/>
          <w:sz w:val="20"/>
          <w:szCs w:val="20"/>
        </w:rPr>
      </w:pPr>
    </w:p>
    <w:p w14:paraId="299A0D7E" w14:textId="77777777" w:rsidR="004004FB" w:rsidRPr="007D568E" w:rsidDel="0095018C" w:rsidRDefault="004004FB" w:rsidP="004004FB">
      <w:pPr>
        <w:ind w:left="1800"/>
        <w:jc w:val="both"/>
        <w:rPr>
          <w:del w:id="48" w:author="Oden, Wil" w:date="2025-06-03T13:53:00Z" w16du:dateUtc="2025-06-03T18:53:00Z"/>
          <w:rFonts w:asciiTheme="minorHAnsi" w:hAnsiTheme="minorHAnsi" w:cstheme="minorHAnsi"/>
          <w:sz w:val="20"/>
          <w:szCs w:val="20"/>
        </w:rPr>
      </w:pPr>
      <w:del w:id="49" w:author="Oden, Wil" w:date="2025-06-03T13:53:00Z" w16du:dateUtc="2025-06-03T18:53:00Z">
        <w:r w:rsidRPr="007D568E" w:rsidDel="0095018C">
          <w:rPr>
            <w:rFonts w:asciiTheme="minorHAnsi" w:hAnsiTheme="minorHAnsi" w:cstheme="minorHAnsi"/>
            <w:sz w:val="20"/>
            <w:szCs w:val="20"/>
          </w:rPr>
          <w:delText>For Line 13, multiply the amount in Column 4 by the reserve factors provided in Columns 5, 7 and 9 and report the products in Columns 6, 8 and 10, respectively.</w:delText>
        </w:r>
      </w:del>
    </w:p>
    <w:p w14:paraId="16047118" w14:textId="77777777" w:rsidR="004004FB" w:rsidRPr="007D568E" w:rsidDel="0095018C" w:rsidRDefault="004004FB" w:rsidP="004004FB">
      <w:pPr>
        <w:jc w:val="both"/>
        <w:rPr>
          <w:del w:id="50" w:author="Oden, Wil" w:date="2025-06-03T13:53:00Z" w16du:dateUtc="2025-06-03T18:53:00Z"/>
          <w:rFonts w:asciiTheme="minorHAnsi" w:hAnsiTheme="minorHAnsi" w:cstheme="minorHAnsi"/>
          <w:sz w:val="20"/>
          <w:szCs w:val="20"/>
        </w:rPr>
      </w:pPr>
    </w:p>
    <w:p w14:paraId="437362C9" w14:textId="77777777" w:rsidR="004004FB" w:rsidRPr="007D568E" w:rsidDel="0095018C" w:rsidRDefault="004004FB" w:rsidP="004004FB">
      <w:pPr>
        <w:ind w:left="1800"/>
        <w:jc w:val="both"/>
        <w:rPr>
          <w:del w:id="51" w:author="Oden, Wil" w:date="2025-06-03T13:53:00Z" w16du:dateUtc="2025-06-03T18:53:00Z"/>
          <w:rFonts w:asciiTheme="minorHAnsi" w:hAnsiTheme="minorHAnsi" w:cstheme="minorHAnsi"/>
          <w:sz w:val="20"/>
          <w:szCs w:val="20"/>
        </w:rPr>
      </w:pPr>
      <w:del w:id="52" w:author="Oden, Wil" w:date="2025-06-03T13:53:00Z" w16du:dateUtc="2025-06-03T18:53:00Z">
        <w:r w:rsidRPr="007D568E" w:rsidDel="0095018C">
          <w:rPr>
            <w:rFonts w:asciiTheme="minorHAnsi" w:hAnsiTheme="minorHAnsi" w:cstheme="minorHAnsi"/>
            <w:sz w:val="20"/>
            <w:szCs w:val="20"/>
          </w:rPr>
          <w:delText>For Line 14, multiply the amounts included in Column 4 by the reserve factors and breakdowns used for directly owned real estate and report the products in Columns 6, 8 and 10, respectively.</w:delText>
        </w:r>
      </w:del>
    </w:p>
    <w:p w14:paraId="551FFA5B" w14:textId="77777777" w:rsidR="004004FB" w:rsidRPr="001006DA" w:rsidRDefault="004004FB" w:rsidP="00B30CA0">
      <w:pPr>
        <w:rPr>
          <w:rFonts w:asciiTheme="minorHAnsi" w:hAnsiTheme="minorHAnsi" w:cstheme="minorHAnsi"/>
          <w:sz w:val="22"/>
        </w:rPr>
      </w:pPr>
    </w:p>
    <w:p w14:paraId="68BD6302" w14:textId="1CF65C5D"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0D629E">
        <w:rPr>
          <w:noProof/>
          <w:sz w:val="16"/>
          <w:szCs w:val="16"/>
        </w:rPr>
        <w:t>https://naiconline.sharepoint.com/teams/FRSStatutoryAccounting/National Meetings/A. National Meeting Materials/2025/08-11-25 Summer National Meeting/Meeting/E - 24-21 - Investment Subsidiaries.docx</w:t>
      </w:r>
      <w:r w:rsidRPr="000579B6">
        <w:rPr>
          <w:sz w:val="16"/>
          <w:szCs w:val="16"/>
        </w:rPr>
        <w:fldChar w:fldCharType="end"/>
      </w:r>
    </w:p>
    <w:sectPr w:rsidR="00340D1B" w:rsidSect="00152C06">
      <w:headerReference w:type="default" r:id="rId12"/>
      <w:footerReference w:type="default" r:id="rId13"/>
      <w:headerReference w:type="first" r:id="rId14"/>
      <w:footerReference w:type="first" r:id="rId15"/>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9114A" w14:textId="77777777" w:rsidR="007A1BE0" w:rsidRDefault="007A1BE0">
      <w:r>
        <w:separator/>
      </w:r>
    </w:p>
  </w:endnote>
  <w:endnote w:type="continuationSeparator" w:id="0">
    <w:p w14:paraId="2138DD1F" w14:textId="77777777" w:rsidR="007A1BE0" w:rsidRDefault="007A1BE0">
      <w:r>
        <w:continuationSeparator/>
      </w:r>
    </w:p>
  </w:endnote>
  <w:endnote w:type="continuationNotice" w:id="1">
    <w:p w14:paraId="7AE99813" w14:textId="77777777" w:rsidR="007A1BE0" w:rsidRDefault="007A1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76BB060D" w:rsidR="006D3A59" w:rsidRPr="001006DA" w:rsidRDefault="006D3A59" w:rsidP="00DF407B">
    <w:pPr>
      <w:pStyle w:val="Footer"/>
      <w:tabs>
        <w:tab w:val="clear" w:pos="4320"/>
        <w:tab w:val="center" w:pos="5040"/>
      </w:tabs>
      <w:rPr>
        <w:rFonts w:asciiTheme="minorHAnsi" w:hAnsiTheme="minorHAnsi" w:cstheme="minorHAnsi"/>
        <w:sz w:val="20"/>
      </w:rPr>
    </w:pPr>
    <w:r w:rsidRPr="001006DA">
      <w:rPr>
        <w:rFonts w:asciiTheme="minorHAnsi" w:hAnsiTheme="minorHAnsi" w:cstheme="minorHAnsi"/>
        <w:sz w:val="20"/>
      </w:rPr>
      <w:t xml:space="preserve">© </w:t>
    </w:r>
    <w:r w:rsidR="005B478B" w:rsidRPr="001006DA">
      <w:rPr>
        <w:rFonts w:asciiTheme="minorHAnsi" w:hAnsiTheme="minorHAnsi" w:cstheme="minorHAnsi"/>
        <w:sz w:val="20"/>
      </w:rPr>
      <w:t>20</w:t>
    </w:r>
    <w:r w:rsidR="00CA4E49" w:rsidRPr="001006DA">
      <w:rPr>
        <w:rFonts w:asciiTheme="minorHAnsi" w:hAnsiTheme="minorHAnsi" w:cstheme="minorHAnsi"/>
        <w:sz w:val="20"/>
      </w:rPr>
      <w:t>2</w:t>
    </w:r>
    <w:r w:rsidR="00B50327" w:rsidRPr="001006DA">
      <w:rPr>
        <w:rFonts w:asciiTheme="minorHAnsi" w:hAnsiTheme="minorHAnsi" w:cstheme="minorHAnsi"/>
        <w:sz w:val="20"/>
      </w:rPr>
      <w:t>5</w:t>
    </w:r>
    <w:r w:rsidRPr="001006DA">
      <w:rPr>
        <w:rFonts w:asciiTheme="minorHAnsi" w:hAnsiTheme="minorHAnsi" w:cstheme="minorHAnsi"/>
        <w:sz w:val="20"/>
      </w:rPr>
      <w:t xml:space="preserve"> National Association of Insurance Commissioners</w:t>
    </w:r>
    <w:r w:rsidR="00DF407B" w:rsidRPr="001006DA">
      <w:rPr>
        <w:rFonts w:asciiTheme="minorHAnsi" w:hAnsiTheme="minorHAnsi" w:cstheme="minorHAnsi"/>
        <w:sz w:val="20"/>
      </w:rPr>
      <w:tab/>
    </w:r>
    <w:r w:rsidRPr="001006DA">
      <w:rPr>
        <w:rStyle w:val="PageNumber"/>
        <w:rFonts w:asciiTheme="minorHAnsi" w:hAnsiTheme="minorHAnsi" w:cstheme="minorHAnsi"/>
        <w:sz w:val="20"/>
      </w:rPr>
      <w:fldChar w:fldCharType="begin"/>
    </w:r>
    <w:r w:rsidRPr="001006DA">
      <w:rPr>
        <w:rStyle w:val="PageNumber"/>
        <w:rFonts w:asciiTheme="minorHAnsi" w:hAnsiTheme="minorHAnsi" w:cstheme="minorHAnsi"/>
        <w:sz w:val="20"/>
      </w:rPr>
      <w:instrText xml:space="preserve"> PAGE </w:instrText>
    </w:r>
    <w:r w:rsidRPr="001006DA">
      <w:rPr>
        <w:rStyle w:val="PageNumber"/>
        <w:rFonts w:asciiTheme="minorHAnsi" w:hAnsiTheme="minorHAnsi" w:cstheme="minorHAnsi"/>
        <w:sz w:val="20"/>
      </w:rPr>
      <w:fldChar w:fldCharType="separate"/>
    </w:r>
    <w:r w:rsidR="00626EC0" w:rsidRPr="001006DA">
      <w:rPr>
        <w:rStyle w:val="PageNumber"/>
        <w:rFonts w:asciiTheme="minorHAnsi" w:hAnsiTheme="minorHAnsi" w:cstheme="minorHAnsi"/>
        <w:noProof/>
        <w:sz w:val="20"/>
      </w:rPr>
      <w:t>2</w:t>
    </w:r>
    <w:r w:rsidRPr="001006DA">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F2C45" w14:textId="77777777" w:rsidR="007A1BE0" w:rsidRDefault="007A1BE0">
      <w:r>
        <w:separator/>
      </w:r>
    </w:p>
  </w:footnote>
  <w:footnote w:type="continuationSeparator" w:id="0">
    <w:p w14:paraId="207477FA" w14:textId="77777777" w:rsidR="007A1BE0" w:rsidRDefault="007A1BE0">
      <w:r>
        <w:continuationSeparator/>
      </w:r>
    </w:p>
  </w:footnote>
  <w:footnote w:type="continuationNotice" w:id="1">
    <w:p w14:paraId="32214085" w14:textId="77777777" w:rsidR="007A1BE0" w:rsidRDefault="007A1BE0"/>
  </w:footnote>
  <w:footnote w:id="2">
    <w:p w14:paraId="26D9CF58" w14:textId="77777777" w:rsidR="0040291B" w:rsidRDefault="0040291B" w:rsidP="0040291B">
      <w:pPr>
        <w:pStyle w:val="FootnoteText"/>
        <w:jc w:val="both"/>
      </w:pPr>
      <w:r>
        <w:rPr>
          <w:rStyle w:val="FootnoteReference"/>
        </w:rPr>
        <w:footnoteRef/>
      </w:r>
      <w:r>
        <w:t xml:space="preserve"> </w:t>
      </w:r>
      <w:r w:rsidRPr="00AC6ECF">
        <w:rPr>
          <w:sz w:val="18"/>
          <w:szCs w:val="18"/>
        </w:rPr>
        <w:t xml:space="preserve">If the insurance SCA employs accounting practices that depart from the NAIC accounting practices and procedures, and the reporting insurance entity has not adjusted the valuation of the insurance SCA to be consistent with the NAIC accounting practices and procedures, (i.e., retains the effect of the permitted or prescribed practice in its valuation), disclosure about those accounting practices that affect the insurance SCA’s net income and surplus shall be made pursuant to paragraph </w:t>
      </w:r>
      <w:r>
        <w:rPr>
          <w:sz w:val="18"/>
          <w:szCs w:val="18"/>
        </w:rPr>
        <w:t>37</w:t>
      </w:r>
      <w:r w:rsidRPr="00AC6ECF">
        <w:rPr>
          <w:sz w:val="18"/>
          <w:szCs w:val="18"/>
        </w:rPr>
        <w:t xml:space="preserve">. If the reporting entity has adjusted the investment in the insurance SCA with the resulting valuation being consistent with the accounting principles of the AP&amp;P Manual, the disclosures in paragraph </w:t>
      </w:r>
      <w:r>
        <w:rPr>
          <w:sz w:val="18"/>
          <w:szCs w:val="18"/>
        </w:rPr>
        <w:t>37</w:t>
      </w:r>
      <w:r w:rsidRPr="00AC6ECF">
        <w:rPr>
          <w:sz w:val="18"/>
          <w:szCs w:val="18"/>
        </w:rPr>
        <w:t xml:space="preserve"> are not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3D6D9" w14:textId="269FACA1" w:rsidR="00B50327" w:rsidRPr="001006DA" w:rsidRDefault="00AD375B">
    <w:pPr>
      <w:pStyle w:val="Header"/>
      <w:jc w:val="right"/>
      <w:rPr>
        <w:rFonts w:asciiTheme="minorHAnsi" w:hAnsiTheme="minorHAnsi" w:cstheme="minorHAnsi"/>
        <w:b/>
        <w:sz w:val="20"/>
      </w:rPr>
    </w:pPr>
    <w:r>
      <w:rPr>
        <w:rFonts w:asciiTheme="minorHAnsi" w:hAnsiTheme="minorHAnsi" w:cstheme="minorHAnsi"/>
        <w:b/>
        <w:sz w:val="20"/>
      </w:rPr>
      <w:t>Attachment E</w:t>
    </w:r>
  </w:p>
  <w:p w14:paraId="14FEED1A" w14:textId="006D84FF" w:rsidR="006D3A59" w:rsidRPr="001006DA" w:rsidRDefault="006D3A59">
    <w:pPr>
      <w:pStyle w:val="Header"/>
      <w:jc w:val="right"/>
      <w:rPr>
        <w:rFonts w:asciiTheme="minorHAnsi" w:hAnsiTheme="minorHAnsi" w:cstheme="minorHAnsi"/>
        <w:bCs/>
        <w:sz w:val="20"/>
      </w:rPr>
    </w:pPr>
    <w:r w:rsidRPr="001006DA">
      <w:rPr>
        <w:rFonts w:asciiTheme="minorHAnsi" w:hAnsiTheme="minorHAnsi" w:cstheme="minorHAnsi"/>
        <w:bCs/>
        <w:sz w:val="20"/>
      </w:rPr>
      <w:t>Ref #</w:t>
    </w:r>
    <w:r w:rsidR="00BC6EDE" w:rsidRPr="001006DA">
      <w:rPr>
        <w:rFonts w:asciiTheme="minorHAnsi" w:hAnsiTheme="minorHAnsi" w:cstheme="minorHAnsi"/>
        <w:bCs/>
        <w:sz w:val="20"/>
      </w:rPr>
      <w:t>2024-</w:t>
    </w:r>
    <w:r w:rsidR="00DE5E46" w:rsidRPr="001006DA">
      <w:rPr>
        <w:rFonts w:asciiTheme="minorHAnsi" w:hAnsiTheme="minorHAnsi" w:cstheme="minorHAnsi"/>
        <w:bCs/>
        <w:sz w:val="20"/>
      </w:rPr>
      <w:t>21</w:t>
    </w:r>
  </w:p>
  <w:p w14:paraId="12DAC63B" w14:textId="77777777" w:rsidR="006D3A59" w:rsidRPr="001006DA" w:rsidRDefault="006D3A59">
    <w:pPr>
      <w:pStyle w:val="Header"/>
      <w:jc w:val="right"/>
      <w:rPr>
        <w:rFonts w:asciiTheme="minorHAnsi" w:hAnsiTheme="minorHAnsi" w:cstheme="minorHAns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409001B"/>
    <w:lvl w:ilvl="0">
      <w:start w:val="1"/>
      <w:numFmt w:val="lowerRoman"/>
      <w:lvlText w:val="%1."/>
      <w:lvlJc w:val="right"/>
      <w:pPr>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D155CD"/>
    <w:multiLevelType w:val="hybridMultilevel"/>
    <w:tmpl w:val="D9DE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42EDC"/>
    <w:multiLevelType w:val="hybridMultilevel"/>
    <w:tmpl w:val="C7D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A6484"/>
    <w:multiLevelType w:val="hybridMultilevel"/>
    <w:tmpl w:val="BB1A57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36973"/>
    <w:multiLevelType w:val="hybridMultilevel"/>
    <w:tmpl w:val="732CC8C0"/>
    <w:lvl w:ilvl="0" w:tplc="EA8EE3E2">
      <w:start w:val="1"/>
      <w:numFmt w:val="lowerRoman"/>
      <w:lvlText w:val="%1."/>
      <w:lvlJc w:val="left"/>
      <w:pPr>
        <w:tabs>
          <w:tab w:val="num" w:pos="1980"/>
        </w:tabs>
        <w:ind w:left="1980" w:hanging="180"/>
      </w:pPr>
      <w:rPr>
        <w:rFonts w:hint="default"/>
        <w:sz w:val="22"/>
        <w:szCs w:val="22"/>
      </w:rPr>
    </w:lvl>
    <w:lvl w:ilvl="1" w:tplc="25BAC4BE">
      <w:numFmt w:val="bullet"/>
      <w:lvlText w:val="•"/>
      <w:lvlJc w:val="left"/>
      <w:pPr>
        <w:ind w:left="2880" w:hanging="360"/>
      </w:pPr>
      <w:rPr>
        <w:rFonts w:ascii="SymbolMT" w:eastAsia="SymbolMT" w:hAnsi="Times New Roman" w:cs="SymbolMT" w:hint="eastAsia"/>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0DCE405E"/>
    <w:multiLevelType w:val="hybridMultilevel"/>
    <w:tmpl w:val="2FF42CDA"/>
    <w:lvl w:ilvl="0" w:tplc="6F2A1780">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60FD6"/>
    <w:multiLevelType w:val="hybridMultilevel"/>
    <w:tmpl w:val="E6A2738E"/>
    <w:lvl w:ilvl="0" w:tplc="AA68D02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41A524D"/>
    <w:multiLevelType w:val="singleLevel"/>
    <w:tmpl w:val="0409001B"/>
    <w:lvl w:ilvl="0">
      <w:start w:val="1"/>
      <w:numFmt w:val="lowerRoman"/>
      <w:lvlText w:val="%1."/>
      <w:lvlJc w:val="right"/>
      <w:pPr>
        <w:ind w:left="1080" w:hanging="360"/>
      </w:pPr>
    </w:lvl>
  </w:abstractNum>
  <w:abstractNum w:abstractNumId="10" w15:restartNumberingAfterBreak="0">
    <w:nsid w:val="149D0B09"/>
    <w:multiLevelType w:val="singleLevel"/>
    <w:tmpl w:val="677C648E"/>
    <w:lvl w:ilvl="0">
      <w:start w:val="1"/>
      <w:numFmt w:val="lowerRoman"/>
      <w:lvlText w:val="%1."/>
      <w:legacy w:legacy="1" w:legacySpace="0" w:legacyIndent="720"/>
      <w:lvlJc w:val="left"/>
      <w:pPr>
        <w:ind w:left="2160" w:hanging="720"/>
      </w:pPr>
    </w:lvl>
  </w:abstractNum>
  <w:abstractNum w:abstractNumId="11"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0032B"/>
    <w:multiLevelType w:val="singleLevel"/>
    <w:tmpl w:val="63EA7DA6"/>
    <w:lvl w:ilvl="0">
      <w:start w:val="1"/>
      <w:numFmt w:val="lowerLetter"/>
      <w:lvlText w:val="%1."/>
      <w:legacy w:legacy="1" w:legacySpace="0" w:legacyIndent="720"/>
      <w:lvlJc w:val="left"/>
      <w:pPr>
        <w:ind w:left="1440" w:hanging="720"/>
      </w:pPr>
    </w:lvl>
  </w:abstractNum>
  <w:abstractNum w:abstractNumId="13"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672330"/>
    <w:multiLevelType w:val="hybridMultilevel"/>
    <w:tmpl w:val="44443C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8B3625"/>
    <w:multiLevelType w:val="hybridMultilevel"/>
    <w:tmpl w:val="DF905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4C646BE"/>
    <w:multiLevelType w:val="hybridMultilevel"/>
    <w:tmpl w:val="6BFC3B94"/>
    <w:lvl w:ilvl="0" w:tplc="5DEA5D74">
      <w:start w:val="1"/>
      <w:numFmt w:val="lowerLetter"/>
      <w:lvlText w:val="%1."/>
      <w:lvlJc w:val="left"/>
      <w:pPr>
        <w:ind w:left="1080" w:hanging="360"/>
      </w:pPr>
      <w:rPr>
        <w:rFonts w:hint="default"/>
      </w:rPr>
    </w:lvl>
    <w:lvl w:ilvl="1" w:tplc="2D3237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2EC1408"/>
    <w:multiLevelType w:val="hybridMultilevel"/>
    <w:tmpl w:val="78BA0E3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43154E18"/>
    <w:multiLevelType w:val="hybridMultilevel"/>
    <w:tmpl w:val="6B284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A64474"/>
    <w:multiLevelType w:val="hybridMultilevel"/>
    <w:tmpl w:val="392CA8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4F409F"/>
    <w:multiLevelType w:val="singleLevel"/>
    <w:tmpl w:val="63EA7DA6"/>
    <w:lvl w:ilvl="0">
      <w:start w:val="1"/>
      <w:numFmt w:val="lowerLetter"/>
      <w:lvlText w:val="%1."/>
      <w:legacy w:legacy="1" w:legacySpace="0" w:legacyIndent="720"/>
      <w:lvlJc w:val="left"/>
      <w:pPr>
        <w:ind w:left="1440" w:hanging="720"/>
      </w:pPr>
    </w:lvl>
  </w:abstractNum>
  <w:abstractNum w:abstractNumId="26" w15:restartNumberingAfterBreak="0">
    <w:nsid w:val="5BFD3C6D"/>
    <w:multiLevelType w:val="hybridMultilevel"/>
    <w:tmpl w:val="AA8423E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56177C7"/>
    <w:multiLevelType w:val="hybridMultilevel"/>
    <w:tmpl w:val="DF905D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BD3A56"/>
    <w:multiLevelType w:val="hybridMultilevel"/>
    <w:tmpl w:val="FA985BCA"/>
    <w:lvl w:ilvl="0" w:tplc="FFFFFFFF">
      <w:start w:val="1"/>
      <w:numFmt w:val="lowerRoman"/>
      <w:lvlText w:val="%1."/>
      <w:lvlJc w:val="left"/>
      <w:pPr>
        <w:tabs>
          <w:tab w:val="num" w:pos="1980"/>
        </w:tabs>
        <w:ind w:left="1980" w:hanging="180"/>
      </w:pPr>
      <w:rPr>
        <w:rFonts w:hint="default"/>
        <w:sz w:val="22"/>
        <w:szCs w:val="22"/>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364890"/>
    <w:multiLevelType w:val="hybridMultilevel"/>
    <w:tmpl w:val="F7B0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66391"/>
    <w:multiLevelType w:val="hybridMultilevel"/>
    <w:tmpl w:val="153C09C6"/>
    <w:lvl w:ilvl="0" w:tplc="2D3237A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2E6E88"/>
    <w:multiLevelType w:val="hybridMultilevel"/>
    <w:tmpl w:val="4B881900"/>
    <w:lvl w:ilvl="0" w:tplc="0A4E932C">
      <w:start w:val="1"/>
      <w:numFmt w:val="lowerLetter"/>
      <w:pStyle w:val="BodyTestIndent4"/>
      <w:lvlText w:val="(%1)"/>
      <w:lvlJc w:val="left"/>
      <w:pPr>
        <w:tabs>
          <w:tab w:val="num" w:pos="2880"/>
        </w:tabs>
        <w:ind w:left="2880" w:hanging="720"/>
      </w:pPr>
      <w:rPr>
        <w:rFonts w:hint="default"/>
        <w:b w:val="0"/>
        <w:i w:val="0"/>
      </w:rPr>
    </w:lvl>
    <w:lvl w:ilvl="1" w:tplc="04090019">
      <w:start w:val="1"/>
      <w:numFmt w:val="lowerLetter"/>
      <w:lvlText w:val="%2."/>
      <w:lvlJc w:val="left"/>
      <w:pPr>
        <w:tabs>
          <w:tab w:val="num" w:pos="3600"/>
        </w:tabs>
        <w:ind w:left="3600" w:hanging="360"/>
      </w:pPr>
    </w:lvl>
    <w:lvl w:ilvl="2" w:tplc="86840882">
      <w:start w:val="5"/>
      <w:numFmt w:val="decimal"/>
      <w:lvlText w:val="%3."/>
      <w:lvlJc w:val="left"/>
      <w:pPr>
        <w:tabs>
          <w:tab w:val="num" w:pos="4860"/>
        </w:tabs>
        <w:ind w:left="4860" w:hanging="720"/>
      </w:pPr>
      <w:rPr>
        <w:rFonts w:hint="default"/>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7"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02BC4"/>
    <w:multiLevelType w:val="hybridMultilevel"/>
    <w:tmpl w:val="153C09C6"/>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8A07171"/>
    <w:multiLevelType w:val="hybridMultilevel"/>
    <w:tmpl w:val="A0F41D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7A2231DD"/>
    <w:multiLevelType w:val="singleLevel"/>
    <w:tmpl w:val="04160FC0"/>
    <w:lvl w:ilvl="0">
      <w:start w:val="8"/>
      <w:numFmt w:val="decimal"/>
      <w:lvlText w:val="%1."/>
      <w:lvlJc w:val="left"/>
      <w:pPr>
        <w:ind w:left="0" w:firstLine="0"/>
      </w:pPr>
      <w:rPr>
        <w:rFonts w:ascii="Times New Roman" w:hAnsi="Times New Roman" w:cs="Times New Roman" w:hint="default"/>
        <w:sz w:val="22"/>
        <w:szCs w:val="22"/>
      </w:rPr>
    </w:lvl>
  </w:abstractNum>
  <w:abstractNum w:abstractNumId="41"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27"/>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8"/>
  </w:num>
  <w:num w:numId="6" w16cid:durableId="1458836272">
    <w:abstractNumId w:val="21"/>
  </w:num>
  <w:num w:numId="7" w16cid:durableId="1008948029">
    <w:abstractNumId w:val="41"/>
  </w:num>
  <w:num w:numId="8" w16cid:durableId="1704944180">
    <w:abstractNumId w:val="15"/>
  </w:num>
  <w:num w:numId="9" w16cid:durableId="2079937666">
    <w:abstractNumId w:val="20"/>
  </w:num>
  <w:num w:numId="10" w16cid:durableId="1441994862">
    <w:abstractNumId w:val="16"/>
  </w:num>
  <w:num w:numId="11" w16cid:durableId="1457914985">
    <w:abstractNumId w:val="33"/>
  </w:num>
  <w:num w:numId="12" w16cid:durableId="2145540256">
    <w:abstractNumId w:val="29"/>
  </w:num>
  <w:num w:numId="13" w16cid:durableId="2019230181">
    <w:abstractNumId w:val="11"/>
  </w:num>
  <w:num w:numId="14" w16cid:durableId="1693188679">
    <w:abstractNumId w:val="18"/>
  </w:num>
  <w:num w:numId="15" w16cid:durableId="1613123106">
    <w:abstractNumId w:val="12"/>
  </w:num>
  <w:num w:numId="16" w16cid:durableId="2092773871">
    <w:abstractNumId w:val="6"/>
  </w:num>
  <w:num w:numId="17" w16cid:durableId="2137793889">
    <w:abstractNumId w:val="4"/>
  </w:num>
  <w:num w:numId="18" w16cid:durableId="1297226245">
    <w:abstractNumId w:val="26"/>
  </w:num>
  <w:num w:numId="19" w16cid:durableId="1407192865">
    <w:abstractNumId w:val="13"/>
  </w:num>
  <w:num w:numId="20" w16cid:durableId="38165738">
    <w:abstractNumId w:val="23"/>
  </w:num>
  <w:num w:numId="21" w16cid:durableId="1207638726">
    <w:abstractNumId w:val="25"/>
  </w:num>
  <w:num w:numId="22" w16cid:durableId="902250125">
    <w:abstractNumId w:val="32"/>
  </w:num>
  <w:num w:numId="23" w16cid:durableId="2020543505">
    <w:abstractNumId w:val="7"/>
  </w:num>
  <w:num w:numId="24" w16cid:durableId="1330864020">
    <w:abstractNumId w:val="37"/>
  </w:num>
  <w:num w:numId="25" w16cid:durableId="1995599574">
    <w:abstractNumId w:val="39"/>
  </w:num>
  <w:num w:numId="26" w16cid:durableId="1471940033">
    <w:abstractNumId w:val="34"/>
  </w:num>
  <w:num w:numId="27" w16cid:durableId="1997342378">
    <w:abstractNumId w:val="31"/>
  </w:num>
  <w:num w:numId="28" w16cid:durableId="1298101652">
    <w:abstractNumId w:val="30"/>
  </w:num>
  <w:num w:numId="29" w16cid:durableId="653949072">
    <w:abstractNumId w:val="5"/>
  </w:num>
  <w:num w:numId="30" w16cid:durableId="1208297414">
    <w:abstractNumId w:val="24"/>
  </w:num>
  <w:num w:numId="31" w16cid:durableId="1942490276">
    <w:abstractNumId w:val="10"/>
  </w:num>
  <w:num w:numId="32" w16cid:durableId="1596551044">
    <w:abstractNumId w:val="36"/>
  </w:num>
  <w:num w:numId="33" w16cid:durableId="1180318076">
    <w:abstractNumId w:val="40"/>
  </w:num>
  <w:num w:numId="34" w16cid:durableId="686912106">
    <w:abstractNumId w:val="19"/>
  </w:num>
  <w:num w:numId="35" w16cid:durableId="318772447">
    <w:abstractNumId w:val="27"/>
  </w:num>
  <w:num w:numId="36" w16cid:durableId="631251587">
    <w:abstractNumId w:val="9"/>
  </w:num>
  <w:num w:numId="37" w16cid:durableId="558321689">
    <w:abstractNumId w:val="14"/>
  </w:num>
  <w:num w:numId="38" w16cid:durableId="1851484134">
    <w:abstractNumId w:val="17"/>
  </w:num>
  <w:num w:numId="39" w16cid:durableId="1174028548">
    <w:abstractNumId w:val="3"/>
  </w:num>
  <w:num w:numId="40" w16cid:durableId="788164970">
    <w:abstractNumId w:val="22"/>
  </w:num>
  <w:num w:numId="41" w16cid:durableId="943264767">
    <w:abstractNumId w:val="8"/>
  </w:num>
  <w:num w:numId="42" w16cid:durableId="151605225">
    <w:abstractNumId w:val="35"/>
  </w:num>
  <w:num w:numId="43" w16cid:durableId="1029918775">
    <w:abstractNumId w:val="3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386D"/>
    <w:rsid w:val="00004652"/>
    <w:rsid w:val="0000489A"/>
    <w:rsid w:val="00004962"/>
    <w:rsid w:val="000069A7"/>
    <w:rsid w:val="00006E6E"/>
    <w:rsid w:val="00006FF9"/>
    <w:rsid w:val="00007006"/>
    <w:rsid w:val="00007627"/>
    <w:rsid w:val="00010B3B"/>
    <w:rsid w:val="000114EE"/>
    <w:rsid w:val="00012F08"/>
    <w:rsid w:val="000130E2"/>
    <w:rsid w:val="000138D5"/>
    <w:rsid w:val="00013BBC"/>
    <w:rsid w:val="00014577"/>
    <w:rsid w:val="00015830"/>
    <w:rsid w:val="000161FE"/>
    <w:rsid w:val="00016321"/>
    <w:rsid w:val="0001633E"/>
    <w:rsid w:val="000170A4"/>
    <w:rsid w:val="0001788D"/>
    <w:rsid w:val="000179BF"/>
    <w:rsid w:val="00020E4B"/>
    <w:rsid w:val="00021028"/>
    <w:rsid w:val="000210E2"/>
    <w:rsid w:val="0002240D"/>
    <w:rsid w:val="00023391"/>
    <w:rsid w:val="000238DA"/>
    <w:rsid w:val="00023E5B"/>
    <w:rsid w:val="000251BD"/>
    <w:rsid w:val="00025317"/>
    <w:rsid w:val="00025817"/>
    <w:rsid w:val="00026441"/>
    <w:rsid w:val="000268C7"/>
    <w:rsid w:val="000273D7"/>
    <w:rsid w:val="00027A72"/>
    <w:rsid w:val="000301A7"/>
    <w:rsid w:val="000302AE"/>
    <w:rsid w:val="000309E6"/>
    <w:rsid w:val="00032FC3"/>
    <w:rsid w:val="000337E3"/>
    <w:rsid w:val="00033F18"/>
    <w:rsid w:val="0003404E"/>
    <w:rsid w:val="000340AB"/>
    <w:rsid w:val="000349B5"/>
    <w:rsid w:val="00034B2F"/>
    <w:rsid w:val="00034E91"/>
    <w:rsid w:val="0003553F"/>
    <w:rsid w:val="0003581B"/>
    <w:rsid w:val="000360CE"/>
    <w:rsid w:val="000361C6"/>
    <w:rsid w:val="00036B50"/>
    <w:rsid w:val="00037EB2"/>
    <w:rsid w:val="00040782"/>
    <w:rsid w:val="000407B0"/>
    <w:rsid w:val="00040AE5"/>
    <w:rsid w:val="00040C83"/>
    <w:rsid w:val="00041724"/>
    <w:rsid w:val="000428B8"/>
    <w:rsid w:val="00043358"/>
    <w:rsid w:val="00043ADE"/>
    <w:rsid w:val="00043BC8"/>
    <w:rsid w:val="00045077"/>
    <w:rsid w:val="00045B7F"/>
    <w:rsid w:val="00046033"/>
    <w:rsid w:val="000463EA"/>
    <w:rsid w:val="000468C9"/>
    <w:rsid w:val="00047A25"/>
    <w:rsid w:val="00047EE2"/>
    <w:rsid w:val="00050373"/>
    <w:rsid w:val="00050942"/>
    <w:rsid w:val="00052548"/>
    <w:rsid w:val="000532CE"/>
    <w:rsid w:val="00053670"/>
    <w:rsid w:val="00053C91"/>
    <w:rsid w:val="00053F7A"/>
    <w:rsid w:val="00054D98"/>
    <w:rsid w:val="00054FF9"/>
    <w:rsid w:val="000556AD"/>
    <w:rsid w:val="00055811"/>
    <w:rsid w:val="00055C70"/>
    <w:rsid w:val="00056814"/>
    <w:rsid w:val="00056A55"/>
    <w:rsid w:val="000579B6"/>
    <w:rsid w:val="00057CF4"/>
    <w:rsid w:val="00057D14"/>
    <w:rsid w:val="000604F6"/>
    <w:rsid w:val="000608A6"/>
    <w:rsid w:val="000609D3"/>
    <w:rsid w:val="00060B48"/>
    <w:rsid w:val="00060CD6"/>
    <w:rsid w:val="00061004"/>
    <w:rsid w:val="000620FE"/>
    <w:rsid w:val="00062300"/>
    <w:rsid w:val="000623F9"/>
    <w:rsid w:val="000632AA"/>
    <w:rsid w:val="00064BC7"/>
    <w:rsid w:val="0006528C"/>
    <w:rsid w:val="00065350"/>
    <w:rsid w:val="00065373"/>
    <w:rsid w:val="0006644D"/>
    <w:rsid w:val="00066B71"/>
    <w:rsid w:val="00067232"/>
    <w:rsid w:val="000675CC"/>
    <w:rsid w:val="00067DE5"/>
    <w:rsid w:val="00070094"/>
    <w:rsid w:val="00070714"/>
    <w:rsid w:val="00070A86"/>
    <w:rsid w:val="00071194"/>
    <w:rsid w:val="00071500"/>
    <w:rsid w:val="00071609"/>
    <w:rsid w:val="00071709"/>
    <w:rsid w:val="000720AF"/>
    <w:rsid w:val="00072D32"/>
    <w:rsid w:val="0007308B"/>
    <w:rsid w:val="00073452"/>
    <w:rsid w:val="00073865"/>
    <w:rsid w:val="00073BD7"/>
    <w:rsid w:val="00073C19"/>
    <w:rsid w:val="00073E68"/>
    <w:rsid w:val="00073EEB"/>
    <w:rsid w:val="00074D28"/>
    <w:rsid w:val="0007588B"/>
    <w:rsid w:val="00075A6D"/>
    <w:rsid w:val="000763C3"/>
    <w:rsid w:val="00077B4F"/>
    <w:rsid w:val="00080A8B"/>
    <w:rsid w:val="000812DE"/>
    <w:rsid w:val="00081D34"/>
    <w:rsid w:val="0008200A"/>
    <w:rsid w:val="000822AC"/>
    <w:rsid w:val="0008475C"/>
    <w:rsid w:val="00084B2D"/>
    <w:rsid w:val="00084BDB"/>
    <w:rsid w:val="00085065"/>
    <w:rsid w:val="000851DB"/>
    <w:rsid w:val="000851ED"/>
    <w:rsid w:val="0008523F"/>
    <w:rsid w:val="000856B0"/>
    <w:rsid w:val="000856DF"/>
    <w:rsid w:val="00085F3C"/>
    <w:rsid w:val="000865F6"/>
    <w:rsid w:val="00086C84"/>
    <w:rsid w:val="00087568"/>
    <w:rsid w:val="00087733"/>
    <w:rsid w:val="000900E1"/>
    <w:rsid w:val="00090D58"/>
    <w:rsid w:val="00090F49"/>
    <w:rsid w:val="00091380"/>
    <w:rsid w:val="00091D47"/>
    <w:rsid w:val="00092527"/>
    <w:rsid w:val="0009286F"/>
    <w:rsid w:val="00093997"/>
    <w:rsid w:val="00093EAB"/>
    <w:rsid w:val="0009439F"/>
    <w:rsid w:val="00094644"/>
    <w:rsid w:val="00094931"/>
    <w:rsid w:val="000956B9"/>
    <w:rsid w:val="0009617C"/>
    <w:rsid w:val="0009627E"/>
    <w:rsid w:val="00096586"/>
    <w:rsid w:val="000967FA"/>
    <w:rsid w:val="00096A9C"/>
    <w:rsid w:val="00096B0D"/>
    <w:rsid w:val="00097320"/>
    <w:rsid w:val="0009739A"/>
    <w:rsid w:val="00097D1E"/>
    <w:rsid w:val="000A081F"/>
    <w:rsid w:val="000A0A61"/>
    <w:rsid w:val="000A198F"/>
    <w:rsid w:val="000A1AE1"/>
    <w:rsid w:val="000A1F32"/>
    <w:rsid w:val="000A338D"/>
    <w:rsid w:val="000A3C51"/>
    <w:rsid w:val="000A3E6D"/>
    <w:rsid w:val="000A4963"/>
    <w:rsid w:val="000A58BA"/>
    <w:rsid w:val="000A711B"/>
    <w:rsid w:val="000A7381"/>
    <w:rsid w:val="000A745C"/>
    <w:rsid w:val="000B00C1"/>
    <w:rsid w:val="000B05B5"/>
    <w:rsid w:val="000B1BA0"/>
    <w:rsid w:val="000B1E1C"/>
    <w:rsid w:val="000B4849"/>
    <w:rsid w:val="000B4A29"/>
    <w:rsid w:val="000B5ADA"/>
    <w:rsid w:val="000B5B00"/>
    <w:rsid w:val="000B5FC9"/>
    <w:rsid w:val="000B72D4"/>
    <w:rsid w:val="000C07C7"/>
    <w:rsid w:val="000C11B3"/>
    <w:rsid w:val="000C1AD7"/>
    <w:rsid w:val="000C1EFD"/>
    <w:rsid w:val="000C21F0"/>
    <w:rsid w:val="000C2D7A"/>
    <w:rsid w:val="000C3045"/>
    <w:rsid w:val="000C38E3"/>
    <w:rsid w:val="000C4108"/>
    <w:rsid w:val="000C4240"/>
    <w:rsid w:val="000C453A"/>
    <w:rsid w:val="000C5EA8"/>
    <w:rsid w:val="000C61ED"/>
    <w:rsid w:val="000C6981"/>
    <w:rsid w:val="000C6EE3"/>
    <w:rsid w:val="000C7D35"/>
    <w:rsid w:val="000D045D"/>
    <w:rsid w:val="000D0AE1"/>
    <w:rsid w:val="000D1226"/>
    <w:rsid w:val="000D26FF"/>
    <w:rsid w:val="000D2AD3"/>
    <w:rsid w:val="000D4363"/>
    <w:rsid w:val="000D4569"/>
    <w:rsid w:val="000D4576"/>
    <w:rsid w:val="000D5679"/>
    <w:rsid w:val="000D5A8B"/>
    <w:rsid w:val="000D629E"/>
    <w:rsid w:val="000D6AE8"/>
    <w:rsid w:val="000D6BFF"/>
    <w:rsid w:val="000D6CB3"/>
    <w:rsid w:val="000D726F"/>
    <w:rsid w:val="000D737A"/>
    <w:rsid w:val="000D74B1"/>
    <w:rsid w:val="000D7BC4"/>
    <w:rsid w:val="000E09FA"/>
    <w:rsid w:val="000E0B96"/>
    <w:rsid w:val="000E0CCF"/>
    <w:rsid w:val="000E1131"/>
    <w:rsid w:val="000E16CA"/>
    <w:rsid w:val="000E199F"/>
    <w:rsid w:val="000E2241"/>
    <w:rsid w:val="000E43C8"/>
    <w:rsid w:val="000E4751"/>
    <w:rsid w:val="000E48F7"/>
    <w:rsid w:val="000E4FF4"/>
    <w:rsid w:val="000E5F9B"/>
    <w:rsid w:val="000E6BDE"/>
    <w:rsid w:val="000E7588"/>
    <w:rsid w:val="000F0457"/>
    <w:rsid w:val="000F0D33"/>
    <w:rsid w:val="000F17C0"/>
    <w:rsid w:val="000F17DA"/>
    <w:rsid w:val="000F20C9"/>
    <w:rsid w:val="000F5114"/>
    <w:rsid w:val="000F536C"/>
    <w:rsid w:val="000F5D26"/>
    <w:rsid w:val="000F6124"/>
    <w:rsid w:val="000F7401"/>
    <w:rsid w:val="000F74B4"/>
    <w:rsid w:val="000F79D9"/>
    <w:rsid w:val="000F7BCD"/>
    <w:rsid w:val="000F7EA5"/>
    <w:rsid w:val="001006DA"/>
    <w:rsid w:val="001007EC"/>
    <w:rsid w:val="00100949"/>
    <w:rsid w:val="0010170F"/>
    <w:rsid w:val="001017BB"/>
    <w:rsid w:val="00102900"/>
    <w:rsid w:val="00102EB6"/>
    <w:rsid w:val="001035FF"/>
    <w:rsid w:val="00104063"/>
    <w:rsid w:val="00104188"/>
    <w:rsid w:val="001049F7"/>
    <w:rsid w:val="0010578C"/>
    <w:rsid w:val="001063D1"/>
    <w:rsid w:val="00106937"/>
    <w:rsid w:val="001077A1"/>
    <w:rsid w:val="00107BF7"/>
    <w:rsid w:val="0011091C"/>
    <w:rsid w:val="00110932"/>
    <w:rsid w:val="0011160F"/>
    <w:rsid w:val="00111698"/>
    <w:rsid w:val="0011253D"/>
    <w:rsid w:val="001127D9"/>
    <w:rsid w:val="001127F5"/>
    <w:rsid w:val="00112A59"/>
    <w:rsid w:val="0011328A"/>
    <w:rsid w:val="00113C7E"/>
    <w:rsid w:val="00113CC8"/>
    <w:rsid w:val="00115EF5"/>
    <w:rsid w:val="0011602D"/>
    <w:rsid w:val="00117566"/>
    <w:rsid w:val="001209B6"/>
    <w:rsid w:val="00120AF2"/>
    <w:rsid w:val="0012174E"/>
    <w:rsid w:val="00121CA7"/>
    <w:rsid w:val="00123B24"/>
    <w:rsid w:val="00124880"/>
    <w:rsid w:val="001248B2"/>
    <w:rsid w:val="00125301"/>
    <w:rsid w:val="00125A22"/>
    <w:rsid w:val="00125B29"/>
    <w:rsid w:val="00125F8B"/>
    <w:rsid w:val="00126529"/>
    <w:rsid w:val="00127660"/>
    <w:rsid w:val="001317A6"/>
    <w:rsid w:val="00131FC5"/>
    <w:rsid w:val="0013246B"/>
    <w:rsid w:val="00133422"/>
    <w:rsid w:val="00133830"/>
    <w:rsid w:val="00133BC2"/>
    <w:rsid w:val="00133D5D"/>
    <w:rsid w:val="001341BB"/>
    <w:rsid w:val="0013539B"/>
    <w:rsid w:val="001354F8"/>
    <w:rsid w:val="00135EC4"/>
    <w:rsid w:val="001365A9"/>
    <w:rsid w:val="001372C1"/>
    <w:rsid w:val="00137E60"/>
    <w:rsid w:val="00140E6B"/>
    <w:rsid w:val="00142381"/>
    <w:rsid w:val="001428F7"/>
    <w:rsid w:val="001430CC"/>
    <w:rsid w:val="0014314E"/>
    <w:rsid w:val="00144189"/>
    <w:rsid w:val="001452F9"/>
    <w:rsid w:val="00145730"/>
    <w:rsid w:val="001462DE"/>
    <w:rsid w:val="0014655D"/>
    <w:rsid w:val="00146BED"/>
    <w:rsid w:val="00150446"/>
    <w:rsid w:val="001509D1"/>
    <w:rsid w:val="00150B7D"/>
    <w:rsid w:val="00152C06"/>
    <w:rsid w:val="001534E4"/>
    <w:rsid w:val="00154012"/>
    <w:rsid w:val="0015429C"/>
    <w:rsid w:val="0015560C"/>
    <w:rsid w:val="0015579F"/>
    <w:rsid w:val="00156F15"/>
    <w:rsid w:val="001579D2"/>
    <w:rsid w:val="00157BB1"/>
    <w:rsid w:val="00160161"/>
    <w:rsid w:val="00160306"/>
    <w:rsid w:val="00160362"/>
    <w:rsid w:val="001617D6"/>
    <w:rsid w:val="00161964"/>
    <w:rsid w:val="00161979"/>
    <w:rsid w:val="00162876"/>
    <w:rsid w:val="0016349F"/>
    <w:rsid w:val="0016377E"/>
    <w:rsid w:val="0016464E"/>
    <w:rsid w:val="00164657"/>
    <w:rsid w:val="001653C5"/>
    <w:rsid w:val="00165430"/>
    <w:rsid w:val="00165EFA"/>
    <w:rsid w:val="00166423"/>
    <w:rsid w:val="00167224"/>
    <w:rsid w:val="00170450"/>
    <w:rsid w:val="00170A9B"/>
    <w:rsid w:val="00171928"/>
    <w:rsid w:val="00171B9B"/>
    <w:rsid w:val="00171ED1"/>
    <w:rsid w:val="00172377"/>
    <w:rsid w:val="001723D2"/>
    <w:rsid w:val="0017261A"/>
    <w:rsid w:val="00172BE2"/>
    <w:rsid w:val="0017345A"/>
    <w:rsid w:val="001737DB"/>
    <w:rsid w:val="00173A35"/>
    <w:rsid w:val="00173F9B"/>
    <w:rsid w:val="00173FD3"/>
    <w:rsid w:val="00174704"/>
    <w:rsid w:val="00175E8C"/>
    <w:rsid w:val="0017686F"/>
    <w:rsid w:val="0017719A"/>
    <w:rsid w:val="00181059"/>
    <w:rsid w:val="00181BAC"/>
    <w:rsid w:val="00181F38"/>
    <w:rsid w:val="0018256B"/>
    <w:rsid w:val="00183813"/>
    <w:rsid w:val="00183E0E"/>
    <w:rsid w:val="00184144"/>
    <w:rsid w:val="0018548A"/>
    <w:rsid w:val="0018552D"/>
    <w:rsid w:val="00185A85"/>
    <w:rsid w:val="00185E5E"/>
    <w:rsid w:val="00186635"/>
    <w:rsid w:val="0018762A"/>
    <w:rsid w:val="00187ED4"/>
    <w:rsid w:val="0019092C"/>
    <w:rsid w:val="0019095E"/>
    <w:rsid w:val="00190A18"/>
    <w:rsid w:val="001928F2"/>
    <w:rsid w:val="00193099"/>
    <w:rsid w:val="001940C0"/>
    <w:rsid w:val="0019505A"/>
    <w:rsid w:val="00195ED8"/>
    <w:rsid w:val="0019665C"/>
    <w:rsid w:val="00196EA7"/>
    <w:rsid w:val="001971F3"/>
    <w:rsid w:val="001972B7"/>
    <w:rsid w:val="001974C3"/>
    <w:rsid w:val="00197766"/>
    <w:rsid w:val="00197CFE"/>
    <w:rsid w:val="001A0084"/>
    <w:rsid w:val="001A0335"/>
    <w:rsid w:val="001A121E"/>
    <w:rsid w:val="001A14BC"/>
    <w:rsid w:val="001A181E"/>
    <w:rsid w:val="001A24FF"/>
    <w:rsid w:val="001A256D"/>
    <w:rsid w:val="001A27B3"/>
    <w:rsid w:val="001A365C"/>
    <w:rsid w:val="001A3E01"/>
    <w:rsid w:val="001A41F1"/>
    <w:rsid w:val="001A4DEC"/>
    <w:rsid w:val="001A52C2"/>
    <w:rsid w:val="001A7437"/>
    <w:rsid w:val="001A78DE"/>
    <w:rsid w:val="001A7A1A"/>
    <w:rsid w:val="001B0A9B"/>
    <w:rsid w:val="001B1546"/>
    <w:rsid w:val="001B16DB"/>
    <w:rsid w:val="001B1F96"/>
    <w:rsid w:val="001B23C1"/>
    <w:rsid w:val="001B24C9"/>
    <w:rsid w:val="001B28A0"/>
    <w:rsid w:val="001B3138"/>
    <w:rsid w:val="001B3438"/>
    <w:rsid w:val="001B359C"/>
    <w:rsid w:val="001B4D58"/>
    <w:rsid w:val="001B555F"/>
    <w:rsid w:val="001B5588"/>
    <w:rsid w:val="001B56BB"/>
    <w:rsid w:val="001B57A9"/>
    <w:rsid w:val="001B5EB5"/>
    <w:rsid w:val="001B7B34"/>
    <w:rsid w:val="001B7F04"/>
    <w:rsid w:val="001C0939"/>
    <w:rsid w:val="001C0FD6"/>
    <w:rsid w:val="001C111B"/>
    <w:rsid w:val="001C122A"/>
    <w:rsid w:val="001C15F9"/>
    <w:rsid w:val="001C18AB"/>
    <w:rsid w:val="001C1D8A"/>
    <w:rsid w:val="001C2D47"/>
    <w:rsid w:val="001C2E2A"/>
    <w:rsid w:val="001C2EC4"/>
    <w:rsid w:val="001C36AB"/>
    <w:rsid w:val="001C3EB4"/>
    <w:rsid w:val="001C4585"/>
    <w:rsid w:val="001C4958"/>
    <w:rsid w:val="001C4CB0"/>
    <w:rsid w:val="001C531E"/>
    <w:rsid w:val="001C53D4"/>
    <w:rsid w:val="001C58EC"/>
    <w:rsid w:val="001C5EB9"/>
    <w:rsid w:val="001C654E"/>
    <w:rsid w:val="001C6B2F"/>
    <w:rsid w:val="001C6BD4"/>
    <w:rsid w:val="001C7081"/>
    <w:rsid w:val="001C70EA"/>
    <w:rsid w:val="001C72FA"/>
    <w:rsid w:val="001C7A03"/>
    <w:rsid w:val="001C7DA4"/>
    <w:rsid w:val="001D143D"/>
    <w:rsid w:val="001D3288"/>
    <w:rsid w:val="001D345E"/>
    <w:rsid w:val="001D37C2"/>
    <w:rsid w:val="001D64DC"/>
    <w:rsid w:val="001D6F1E"/>
    <w:rsid w:val="001D7D1B"/>
    <w:rsid w:val="001D7F48"/>
    <w:rsid w:val="001E07EC"/>
    <w:rsid w:val="001E0ACD"/>
    <w:rsid w:val="001E0E85"/>
    <w:rsid w:val="001E1216"/>
    <w:rsid w:val="001E3304"/>
    <w:rsid w:val="001E403F"/>
    <w:rsid w:val="001E4A9B"/>
    <w:rsid w:val="001E4B2C"/>
    <w:rsid w:val="001E4ECA"/>
    <w:rsid w:val="001E4F3E"/>
    <w:rsid w:val="001E5002"/>
    <w:rsid w:val="001E5025"/>
    <w:rsid w:val="001E54BA"/>
    <w:rsid w:val="001E56AF"/>
    <w:rsid w:val="001E6237"/>
    <w:rsid w:val="001E6551"/>
    <w:rsid w:val="001E7275"/>
    <w:rsid w:val="001E7723"/>
    <w:rsid w:val="001E7AD4"/>
    <w:rsid w:val="001F008E"/>
    <w:rsid w:val="001F0793"/>
    <w:rsid w:val="001F0DF5"/>
    <w:rsid w:val="001F0E42"/>
    <w:rsid w:val="001F1DDC"/>
    <w:rsid w:val="001F2EA0"/>
    <w:rsid w:val="001F2F64"/>
    <w:rsid w:val="001F3B41"/>
    <w:rsid w:val="001F3CF4"/>
    <w:rsid w:val="001F4498"/>
    <w:rsid w:val="001F46EB"/>
    <w:rsid w:val="001F4BF6"/>
    <w:rsid w:val="001F4C3C"/>
    <w:rsid w:val="001F62D5"/>
    <w:rsid w:val="001F6D50"/>
    <w:rsid w:val="001F7653"/>
    <w:rsid w:val="00200007"/>
    <w:rsid w:val="00200367"/>
    <w:rsid w:val="002014DA"/>
    <w:rsid w:val="00201AA9"/>
    <w:rsid w:val="00202342"/>
    <w:rsid w:val="002028B1"/>
    <w:rsid w:val="00203008"/>
    <w:rsid w:val="00203143"/>
    <w:rsid w:val="002033E6"/>
    <w:rsid w:val="0020360B"/>
    <w:rsid w:val="00203FF7"/>
    <w:rsid w:val="002046F5"/>
    <w:rsid w:val="0020476B"/>
    <w:rsid w:val="00206942"/>
    <w:rsid w:val="00206CFA"/>
    <w:rsid w:val="00207C52"/>
    <w:rsid w:val="00207E1D"/>
    <w:rsid w:val="00211735"/>
    <w:rsid w:val="00213009"/>
    <w:rsid w:val="002139EA"/>
    <w:rsid w:val="002141B3"/>
    <w:rsid w:val="00214E55"/>
    <w:rsid w:val="00214EC7"/>
    <w:rsid w:val="002156C3"/>
    <w:rsid w:val="00215B42"/>
    <w:rsid w:val="00215D99"/>
    <w:rsid w:val="002164C1"/>
    <w:rsid w:val="00216D66"/>
    <w:rsid w:val="00220626"/>
    <w:rsid w:val="00220B7A"/>
    <w:rsid w:val="002211AE"/>
    <w:rsid w:val="00221CE6"/>
    <w:rsid w:val="00222368"/>
    <w:rsid w:val="002225B6"/>
    <w:rsid w:val="002230F8"/>
    <w:rsid w:val="00223B02"/>
    <w:rsid w:val="00224222"/>
    <w:rsid w:val="002246C5"/>
    <w:rsid w:val="002249C7"/>
    <w:rsid w:val="00224A27"/>
    <w:rsid w:val="00224B9C"/>
    <w:rsid w:val="00225085"/>
    <w:rsid w:val="00225297"/>
    <w:rsid w:val="00225762"/>
    <w:rsid w:val="00225EC6"/>
    <w:rsid w:val="00226BEF"/>
    <w:rsid w:val="00226FBD"/>
    <w:rsid w:val="002276F4"/>
    <w:rsid w:val="002276F9"/>
    <w:rsid w:val="0022790F"/>
    <w:rsid w:val="00227CB8"/>
    <w:rsid w:val="00227D28"/>
    <w:rsid w:val="002312D4"/>
    <w:rsid w:val="00231B56"/>
    <w:rsid w:val="00231BED"/>
    <w:rsid w:val="00232640"/>
    <w:rsid w:val="00232AD0"/>
    <w:rsid w:val="002336CF"/>
    <w:rsid w:val="00233D96"/>
    <w:rsid w:val="00234312"/>
    <w:rsid w:val="00234A44"/>
    <w:rsid w:val="00234AB2"/>
    <w:rsid w:val="00234CE2"/>
    <w:rsid w:val="00234DE3"/>
    <w:rsid w:val="00235312"/>
    <w:rsid w:val="00235CF6"/>
    <w:rsid w:val="0023647C"/>
    <w:rsid w:val="002367E9"/>
    <w:rsid w:val="00236C0D"/>
    <w:rsid w:val="0023724F"/>
    <w:rsid w:val="00237383"/>
    <w:rsid w:val="00237547"/>
    <w:rsid w:val="002376FD"/>
    <w:rsid w:val="00237939"/>
    <w:rsid w:val="002379F1"/>
    <w:rsid w:val="00237B49"/>
    <w:rsid w:val="00237E7E"/>
    <w:rsid w:val="00240272"/>
    <w:rsid w:val="002408D3"/>
    <w:rsid w:val="00240C5C"/>
    <w:rsid w:val="00240D4E"/>
    <w:rsid w:val="002410C7"/>
    <w:rsid w:val="00241671"/>
    <w:rsid w:val="00241B60"/>
    <w:rsid w:val="00242209"/>
    <w:rsid w:val="002422BF"/>
    <w:rsid w:val="00242984"/>
    <w:rsid w:val="002436E7"/>
    <w:rsid w:val="00243A7A"/>
    <w:rsid w:val="00243BD9"/>
    <w:rsid w:val="00244804"/>
    <w:rsid w:val="00244916"/>
    <w:rsid w:val="002465DC"/>
    <w:rsid w:val="002470D2"/>
    <w:rsid w:val="002477DE"/>
    <w:rsid w:val="00247D09"/>
    <w:rsid w:val="00250199"/>
    <w:rsid w:val="002513DC"/>
    <w:rsid w:val="00252846"/>
    <w:rsid w:val="00253116"/>
    <w:rsid w:val="00253C3F"/>
    <w:rsid w:val="00254734"/>
    <w:rsid w:val="00254901"/>
    <w:rsid w:val="002557C2"/>
    <w:rsid w:val="00255882"/>
    <w:rsid w:val="0025590C"/>
    <w:rsid w:val="00256398"/>
    <w:rsid w:val="00256464"/>
    <w:rsid w:val="00256AF9"/>
    <w:rsid w:val="00256E80"/>
    <w:rsid w:val="00257373"/>
    <w:rsid w:val="002579DD"/>
    <w:rsid w:val="00257A99"/>
    <w:rsid w:val="00257E8C"/>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C95"/>
    <w:rsid w:val="002700C2"/>
    <w:rsid w:val="00270CE4"/>
    <w:rsid w:val="002715B5"/>
    <w:rsid w:val="00271ADA"/>
    <w:rsid w:val="00273965"/>
    <w:rsid w:val="00273E79"/>
    <w:rsid w:val="00274005"/>
    <w:rsid w:val="00274245"/>
    <w:rsid w:val="002744C4"/>
    <w:rsid w:val="002749C0"/>
    <w:rsid w:val="0027541F"/>
    <w:rsid w:val="0027560E"/>
    <w:rsid w:val="00275BC0"/>
    <w:rsid w:val="00276418"/>
    <w:rsid w:val="002766DB"/>
    <w:rsid w:val="002771F4"/>
    <w:rsid w:val="0028233C"/>
    <w:rsid w:val="002828C1"/>
    <w:rsid w:val="00282A8D"/>
    <w:rsid w:val="00282E3E"/>
    <w:rsid w:val="00282F22"/>
    <w:rsid w:val="00282FEA"/>
    <w:rsid w:val="002848CD"/>
    <w:rsid w:val="002853A4"/>
    <w:rsid w:val="00285BC3"/>
    <w:rsid w:val="00286D1B"/>
    <w:rsid w:val="00287A96"/>
    <w:rsid w:val="002909F0"/>
    <w:rsid w:val="00290A89"/>
    <w:rsid w:val="0029100E"/>
    <w:rsid w:val="002917FA"/>
    <w:rsid w:val="00291D71"/>
    <w:rsid w:val="00291F26"/>
    <w:rsid w:val="00292517"/>
    <w:rsid w:val="00292B34"/>
    <w:rsid w:val="00292C49"/>
    <w:rsid w:val="00293119"/>
    <w:rsid w:val="00294082"/>
    <w:rsid w:val="00294337"/>
    <w:rsid w:val="0029443E"/>
    <w:rsid w:val="00294999"/>
    <w:rsid w:val="00294FE6"/>
    <w:rsid w:val="00295430"/>
    <w:rsid w:val="00295F1F"/>
    <w:rsid w:val="00296403"/>
    <w:rsid w:val="00296B86"/>
    <w:rsid w:val="00296CF0"/>
    <w:rsid w:val="00296E66"/>
    <w:rsid w:val="00297A6D"/>
    <w:rsid w:val="002A005B"/>
    <w:rsid w:val="002A08EC"/>
    <w:rsid w:val="002A0EB5"/>
    <w:rsid w:val="002A1316"/>
    <w:rsid w:val="002A2CC3"/>
    <w:rsid w:val="002A2F16"/>
    <w:rsid w:val="002A429D"/>
    <w:rsid w:val="002A44FE"/>
    <w:rsid w:val="002A4E9D"/>
    <w:rsid w:val="002A55D3"/>
    <w:rsid w:val="002A601C"/>
    <w:rsid w:val="002A64BD"/>
    <w:rsid w:val="002A6BDC"/>
    <w:rsid w:val="002A6CB4"/>
    <w:rsid w:val="002B0322"/>
    <w:rsid w:val="002B06A7"/>
    <w:rsid w:val="002B12A6"/>
    <w:rsid w:val="002B2657"/>
    <w:rsid w:val="002B338A"/>
    <w:rsid w:val="002B534B"/>
    <w:rsid w:val="002B5AC1"/>
    <w:rsid w:val="002B6039"/>
    <w:rsid w:val="002B70ED"/>
    <w:rsid w:val="002B750A"/>
    <w:rsid w:val="002B7DF6"/>
    <w:rsid w:val="002C0F5D"/>
    <w:rsid w:val="002C1115"/>
    <w:rsid w:val="002C2216"/>
    <w:rsid w:val="002C2278"/>
    <w:rsid w:val="002C2B63"/>
    <w:rsid w:val="002C31F4"/>
    <w:rsid w:val="002C3317"/>
    <w:rsid w:val="002C3A5D"/>
    <w:rsid w:val="002C3AB1"/>
    <w:rsid w:val="002C5BE7"/>
    <w:rsid w:val="002C5CBA"/>
    <w:rsid w:val="002C6171"/>
    <w:rsid w:val="002C666A"/>
    <w:rsid w:val="002C6EC5"/>
    <w:rsid w:val="002C772D"/>
    <w:rsid w:val="002C7C73"/>
    <w:rsid w:val="002D0028"/>
    <w:rsid w:val="002D0149"/>
    <w:rsid w:val="002D0A6C"/>
    <w:rsid w:val="002D1027"/>
    <w:rsid w:val="002D162A"/>
    <w:rsid w:val="002D1DEE"/>
    <w:rsid w:val="002D240B"/>
    <w:rsid w:val="002D2620"/>
    <w:rsid w:val="002D3298"/>
    <w:rsid w:val="002D3588"/>
    <w:rsid w:val="002D3F8A"/>
    <w:rsid w:val="002D414D"/>
    <w:rsid w:val="002D59F5"/>
    <w:rsid w:val="002D5B28"/>
    <w:rsid w:val="002D5BF7"/>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35F"/>
    <w:rsid w:val="002E579E"/>
    <w:rsid w:val="002E5DCE"/>
    <w:rsid w:val="002E702D"/>
    <w:rsid w:val="002E7901"/>
    <w:rsid w:val="002F055F"/>
    <w:rsid w:val="002F05F4"/>
    <w:rsid w:val="002F0D79"/>
    <w:rsid w:val="002F1EBF"/>
    <w:rsid w:val="002F28F7"/>
    <w:rsid w:val="002F2935"/>
    <w:rsid w:val="002F2C85"/>
    <w:rsid w:val="002F2EA2"/>
    <w:rsid w:val="002F47E2"/>
    <w:rsid w:val="002F4F51"/>
    <w:rsid w:val="002F5819"/>
    <w:rsid w:val="002F5D54"/>
    <w:rsid w:val="002F5EAD"/>
    <w:rsid w:val="002F6FF9"/>
    <w:rsid w:val="002F7958"/>
    <w:rsid w:val="00300EA4"/>
    <w:rsid w:val="003012CE"/>
    <w:rsid w:val="0030135B"/>
    <w:rsid w:val="00301A1C"/>
    <w:rsid w:val="00302005"/>
    <w:rsid w:val="00302917"/>
    <w:rsid w:val="00302A97"/>
    <w:rsid w:val="00303C3C"/>
    <w:rsid w:val="003049AF"/>
    <w:rsid w:val="00304CEC"/>
    <w:rsid w:val="003052F3"/>
    <w:rsid w:val="0030546C"/>
    <w:rsid w:val="0030560B"/>
    <w:rsid w:val="00305EFE"/>
    <w:rsid w:val="00306E13"/>
    <w:rsid w:val="003073B4"/>
    <w:rsid w:val="00307C30"/>
    <w:rsid w:val="00310F76"/>
    <w:rsid w:val="00312502"/>
    <w:rsid w:val="003137D2"/>
    <w:rsid w:val="003137DB"/>
    <w:rsid w:val="003148E8"/>
    <w:rsid w:val="0031532A"/>
    <w:rsid w:val="003157DB"/>
    <w:rsid w:val="00315880"/>
    <w:rsid w:val="00315D2C"/>
    <w:rsid w:val="00316044"/>
    <w:rsid w:val="00316750"/>
    <w:rsid w:val="003170AF"/>
    <w:rsid w:val="00317369"/>
    <w:rsid w:val="00317D79"/>
    <w:rsid w:val="00320CFF"/>
    <w:rsid w:val="0032153F"/>
    <w:rsid w:val="00321BD0"/>
    <w:rsid w:val="00321DE0"/>
    <w:rsid w:val="00322D53"/>
    <w:rsid w:val="00323879"/>
    <w:rsid w:val="003245DA"/>
    <w:rsid w:val="00324997"/>
    <w:rsid w:val="00324AC2"/>
    <w:rsid w:val="00325660"/>
    <w:rsid w:val="0032586D"/>
    <w:rsid w:val="00326374"/>
    <w:rsid w:val="00326416"/>
    <w:rsid w:val="003266E0"/>
    <w:rsid w:val="00326D84"/>
    <w:rsid w:val="00327340"/>
    <w:rsid w:val="00327C37"/>
    <w:rsid w:val="00327CB8"/>
    <w:rsid w:val="00330989"/>
    <w:rsid w:val="00330EF0"/>
    <w:rsid w:val="0033156D"/>
    <w:rsid w:val="0033165C"/>
    <w:rsid w:val="00332557"/>
    <w:rsid w:val="003325E9"/>
    <w:rsid w:val="00332A8E"/>
    <w:rsid w:val="00333FC0"/>
    <w:rsid w:val="00334255"/>
    <w:rsid w:val="0033438C"/>
    <w:rsid w:val="00335B42"/>
    <w:rsid w:val="00335BD5"/>
    <w:rsid w:val="00335F40"/>
    <w:rsid w:val="003360E6"/>
    <w:rsid w:val="0033620A"/>
    <w:rsid w:val="00336E07"/>
    <w:rsid w:val="003371CB"/>
    <w:rsid w:val="00337372"/>
    <w:rsid w:val="00337CC1"/>
    <w:rsid w:val="00340594"/>
    <w:rsid w:val="0034083B"/>
    <w:rsid w:val="00340C82"/>
    <w:rsid w:val="00340D1B"/>
    <w:rsid w:val="003415C3"/>
    <w:rsid w:val="00341EAF"/>
    <w:rsid w:val="00342CB7"/>
    <w:rsid w:val="00342D88"/>
    <w:rsid w:val="0034395E"/>
    <w:rsid w:val="00344C6C"/>
    <w:rsid w:val="00344FA8"/>
    <w:rsid w:val="0034544B"/>
    <w:rsid w:val="003455FF"/>
    <w:rsid w:val="003461E0"/>
    <w:rsid w:val="0034667C"/>
    <w:rsid w:val="00350E1D"/>
    <w:rsid w:val="00351688"/>
    <w:rsid w:val="003519B2"/>
    <w:rsid w:val="00351B97"/>
    <w:rsid w:val="00352550"/>
    <w:rsid w:val="0035281A"/>
    <w:rsid w:val="00352ABE"/>
    <w:rsid w:val="00352D3B"/>
    <w:rsid w:val="00353B38"/>
    <w:rsid w:val="00354E0B"/>
    <w:rsid w:val="0035518D"/>
    <w:rsid w:val="00355A60"/>
    <w:rsid w:val="00355D61"/>
    <w:rsid w:val="0035609F"/>
    <w:rsid w:val="003570EA"/>
    <w:rsid w:val="00357190"/>
    <w:rsid w:val="00357FFA"/>
    <w:rsid w:val="00360049"/>
    <w:rsid w:val="00360172"/>
    <w:rsid w:val="0036046D"/>
    <w:rsid w:val="00363566"/>
    <w:rsid w:val="00363830"/>
    <w:rsid w:val="00363DCE"/>
    <w:rsid w:val="00364D7D"/>
    <w:rsid w:val="00364E3D"/>
    <w:rsid w:val="00365141"/>
    <w:rsid w:val="003652A2"/>
    <w:rsid w:val="003656B1"/>
    <w:rsid w:val="00365F34"/>
    <w:rsid w:val="003668CA"/>
    <w:rsid w:val="003672EC"/>
    <w:rsid w:val="00367553"/>
    <w:rsid w:val="003675EC"/>
    <w:rsid w:val="00367A6B"/>
    <w:rsid w:val="00367BBB"/>
    <w:rsid w:val="00367F7A"/>
    <w:rsid w:val="00367F9C"/>
    <w:rsid w:val="003708DD"/>
    <w:rsid w:val="00370E1C"/>
    <w:rsid w:val="0037204C"/>
    <w:rsid w:val="003725D2"/>
    <w:rsid w:val="00372F67"/>
    <w:rsid w:val="00372F6F"/>
    <w:rsid w:val="00373561"/>
    <w:rsid w:val="003735D9"/>
    <w:rsid w:val="0037366E"/>
    <w:rsid w:val="00373D0A"/>
    <w:rsid w:val="003740D1"/>
    <w:rsid w:val="0037483C"/>
    <w:rsid w:val="00375027"/>
    <w:rsid w:val="0037579B"/>
    <w:rsid w:val="00375A23"/>
    <w:rsid w:val="00375F2E"/>
    <w:rsid w:val="00376450"/>
    <w:rsid w:val="00376842"/>
    <w:rsid w:val="00376C2F"/>
    <w:rsid w:val="00376CFC"/>
    <w:rsid w:val="00376FCE"/>
    <w:rsid w:val="00377A90"/>
    <w:rsid w:val="00377D50"/>
    <w:rsid w:val="00380568"/>
    <w:rsid w:val="00380CDF"/>
    <w:rsid w:val="00381C5D"/>
    <w:rsid w:val="003829E5"/>
    <w:rsid w:val="00382F63"/>
    <w:rsid w:val="00383733"/>
    <w:rsid w:val="00383C0C"/>
    <w:rsid w:val="00383D51"/>
    <w:rsid w:val="00383D70"/>
    <w:rsid w:val="003842E2"/>
    <w:rsid w:val="003849E8"/>
    <w:rsid w:val="00384A51"/>
    <w:rsid w:val="00384CE8"/>
    <w:rsid w:val="00385476"/>
    <w:rsid w:val="00386D4C"/>
    <w:rsid w:val="00390D0B"/>
    <w:rsid w:val="00390D99"/>
    <w:rsid w:val="00391518"/>
    <w:rsid w:val="003915F1"/>
    <w:rsid w:val="00392764"/>
    <w:rsid w:val="00392BFB"/>
    <w:rsid w:val="00393145"/>
    <w:rsid w:val="003935A4"/>
    <w:rsid w:val="0039407E"/>
    <w:rsid w:val="00394216"/>
    <w:rsid w:val="0039433B"/>
    <w:rsid w:val="003945AD"/>
    <w:rsid w:val="003946C5"/>
    <w:rsid w:val="003947D5"/>
    <w:rsid w:val="00394EA7"/>
    <w:rsid w:val="0039600A"/>
    <w:rsid w:val="00396170"/>
    <w:rsid w:val="00396836"/>
    <w:rsid w:val="00396B13"/>
    <w:rsid w:val="003970A2"/>
    <w:rsid w:val="00397FB4"/>
    <w:rsid w:val="003A0B67"/>
    <w:rsid w:val="003A104A"/>
    <w:rsid w:val="003A1B7B"/>
    <w:rsid w:val="003A2496"/>
    <w:rsid w:val="003A274A"/>
    <w:rsid w:val="003A29F7"/>
    <w:rsid w:val="003A2D8D"/>
    <w:rsid w:val="003A3E88"/>
    <w:rsid w:val="003A4337"/>
    <w:rsid w:val="003A4EB1"/>
    <w:rsid w:val="003A6148"/>
    <w:rsid w:val="003A63F2"/>
    <w:rsid w:val="003A670B"/>
    <w:rsid w:val="003A6A86"/>
    <w:rsid w:val="003A6AF8"/>
    <w:rsid w:val="003A749B"/>
    <w:rsid w:val="003B0B8A"/>
    <w:rsid w:val="003B0FD5"/>
    <w:rsid w:val="003B1181"/>
    <w:rsid w:val="003B12DE"/>
    <w:rsid w:val="003B17C0"/>
    <w:rsid w:val="003B1E6F"/>
    <w:rsid w:val="003B33EB"/>
    <w:rsid w:val="003B3567"/>
    <w:rsid w:val="003B3A2B"/>
    <w:rsid w:val="003B3F47"/>
    <w:rsid w:val="003B4A81"/>
    <w:rsid w:val="003B6907"/>
    <w:rsid w:val="003B787D"/>
    <w:rsid w:val="003B7E8A"/>
    <w:rsid w:val="003B7FF4"/>
    <w:rsid w:val="003C042E"/>
    <w:rsid w:val="003C07B6"/>
    <w:rsid w:val="003C10BE"/>
    <w:rsid w:val="003C145B"/>
    <w:rsid w:val="003C14D0"/>
    <w:rsid w:val="003C174C"/>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C8"/>
    <w:rsid w:val="003D19A1"/>
    <w:rsid w:val="003D27DC"/>
    <w:rsid w:val="003D29CA"/>
    <w:rsid w:val="003D2F2D"/>
    <w:rsid w:val="003D3038"/>
    <w:rsid w:val="003D3354"/>
    <w:rsid w:val="003D3B62"/>
    <w:rsid w:val="003D3BF0"/>
    <w:rsid w:val="003D4085"/>
    <w:rsid w:val="003D429D"/>
    <w:rsid w:val="003D4420"/>
    <w:rsid w:val="003D5059"/>
    <w:rsid w:val="003D51D4"/>
    <w:rsid w:val="003D5451"/>
    <w:rsid w:val="003D58F1"/>
    <w:rsid w:val="003D5A51"/>
    <w:rsid w:val="003D608C"/>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30C"/>
    <w:rsid w:val="003E23A7"/>
    <w:rsid w:val="003E28CF"/>
    <w:rsid w:val="003E4272"/>
    <w:rsid w:val="003E45FB"/>
    <w:rsid w:val="003E5116"/>
    <w:rsid w:val="003E52E5"/>
    <w:rsid w:val="003E53BD"/>
    <w:rsid w:val="003E55EF"/>
    <w:rsid w:val="003E57F2"/>
    <w:rsid w:val="003E5884"/>
    <w:rsid w:val="003E5DF6"/>
    <w:rsid w:val="003E6DD2"/>
    <w:rsid w:val="003E7060"/>
    <w:rsid w:val="003E7945"/>
    <w:rsid w:val="003F007E"/>
    <w:rsid w:val="003F0893"/>
    <w:rsid w:val="003F08CA"/>
    <w:rsid w:val="003F0CB9"/>
    <w:rsid w:val="003F172F"/>
    <w:rsid w:val="003F1A23"/>
    <w:rsid w:val="003F22C4"/>
    <w:rsid w:val="003F2B28"/>
    <w:rsid w:val="003F325D"/>
    <w:rsid w:val="003F4038"/>
    <w:rsid w:val="003F41B9"/>
    <w:rsid w:val="003F4634"/>
    <w:rsid w:val="003F47DF"/>
    <w:rsid w:val="003F4831"/>
    <w:rsid w:val="003F4A75"/>
    <w:rsid w:val="003F4ACC"/>
    <w:rsid w:val="003F50F9"/>
    <w:rsid w:val="003F572C"/>
    <w:rsid w:val="003F5A47"/>
    <w:rsid w:val="003F5FCF"/>
    <w:rsid w:val="003F6829"/>
    <w:rsid w:val="003F72C0"/>
    <w:rsid w:val="003F744B"/>
    <w:rsid w:val="003F74A8"/>
    <w:rsid w:val="003F7B21"/>
    <w:rsid w:val="003F7BDC"/>
    <w:rsid w:val="003F7FB3"/>
    <w:rsid w:val="003F7FCB"/>
    <w:rsid w:val="0040031F"/>
    <w:rsid w:val="004004FB"/>
    <w:rsid w:val="0040067F"/>
    <w:rsid w:val="0040093D"/>
    <w:rsid w:val="00401202"/>
    <w:rsid w:val="00401529"/>
    <w:rsid w:val="004015AE"/>
    <w:rsid w:val="004018EA"/>
    <w:rsid w:val="004022DC"/>
    <w:rsid w:val="004028C1"/>
    <w:rsid w:val="004028E8"/>
    <w:rsid w:val="0040291B"/>
    <w:rsid w:val="0040337C"/>
    <w:rsid w:val="00403632"/>
    <w:rsid w:val="00403D67"/>
    <w:rsid w:val="00404002"/>
    <w:rsid w:val="0040516D"/>
    <w:rsid w:val="00406F8C"/>
    <w:rsid w:val="0041029C"/>
    <w:rsid w:val="004107EC"/>
    <w:rsid w:val="00410839"/>
    <w:rsid w:val="004108E7"/>
    <w:rsid w:val="00410F4D"/>
    <w:rsid w:val="004116EB"/>
    <w:rsid w:val="00412614"/>
    <w:rsid w:val="00412687"/>
    <w:rsid w:val="004128F1"/>
    <w:rsid w:val="00414676"/>
    <w:rsid w:val="004146C7"/>
    <w:rsid w:val="00414BDC"/>
    <w:rsid w:val="00414EAE"/>
    <w:rsid w:val="004163D6"/>
    <w:rsid w:val="00416492"/>
    <w:rsid w:val="00416BC2"/>
    <w:rsid w:val="004177DE"/>
    <w:rsid w:val="004201DC"/>
    <w:rsid w:val="00420271"/>
    <w:rsid w:val="00420749"/>
    <w:rsid w:val="00421277"/>
    <w:rsid w:val="00421554"/>
    <w:rsid w:val="00421692"/>
    <w:rsid w:val="004220FC"/>
    <w:rsid w:val="00422673"/>
    <w:rsid w:val="004228F5"/>
    <w:rsid w:val="004231A3"/>
    <w:rsid w:val="00424570"/>
    <w:rsid w:val="004254EC"/>
    <w:rsid w:val="004262F3"/>
    <w:rsid w:val="00426456"/>
    <w:rsid w:val="00426919"/>
    <w:rsid w:val="00426F7F"/>
    <w:rsid w:val="00427AA5"/>
    <w:rsid w:val="00427BCD"/>
    <w:rsid w:val="004302C9"/>
    <w:rsid w:val="00430FA0"/>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2A0"/>
    <w:rsid w:val="0043591A"/>
    <w:rsid w:val="004359E1"/>
    <w:rsid w:val="00435DAC"/>
    <w:rsid w:val="00436716"/>
    <w:rsid w:val="00436721"/>
    <w:rsid w:val="004367FB"/>
    <w:rsid w:val="00436AD8"/>
    <w:rsid w:val="00437C60"/>
    <w:rsid w:val="0044022E"/>
    <w:rsid w:val="00440B42"/>
    <w:rsid w:val="00440F52"/>
    <w:rsid w:val="00441C2F"/>
    <w:rsid w:val="00441F52"/>
    <w:rsid w:val="004420CA"/>
    <w:rsid w:val="004426E1"/>
    <w:rsid w:val="00442816"/>
    <w:rsid w:val="00442B06"/>
    <w:rsid w:val="004431D9"/>
    <w:rsid w:val="00443381"/>
    <w:rsid w:val="0044355C"/>
    <w:rsid w:val="00443DAE"/>
    <w:rsid w:val="00444785"/>
    <w:rsid w:val="004448DC"/>
    <w:rsid w:val="004452ED"/>
    <w:rsid w:val="0044533B"/>
    <w:rsid w:val="004455D8"/>
    <w:rsid w:val="00445A43"/>
    <w:rsid w:val="00445B07"/>
    <w:rsid w:val="00446244"/>
    <w:rsid w:val="004475A4"/>
    <w:rsid w:val="0044761E"/>
    <w:rsid w:val="00447912"/>
    <w:rsid w:val="004479D7"/>
    <w:rsid w:val="004504C3"/>
    <w:rsid w:val="0045055A"/>
    <w:rsid w:val="00450D0E"/>
    <w:rsid w:val="00450D5E"/>
    <w:rsid w:val="004516AB"/>
    <w:rsid w:val="00452103"/>
    <w:rsid w:val="00452842"/>
    <w:rsid w:val="00452E93"/>
    <w:rsid w:val="004530A2"/>
    <w:rsid w:val="0045395B"/>
    <w:rsid w:val="00454273"/>
    <w:rsid w:val="004547BC"/>
    <w:rsid w:val="004548DD"/>
    <w:rsid w:val="00455588"/>
    <w:rsid w:val="004555D2"/>
    <w:rsid w:val="0045639A"/>
    <w:rsid w:val="004568CB"/>
    <w:rsid w:val="00456EC8"/>
    <w:rsid w:val="00457093"/>
    <w:rsid w:val="00457401"/>
    <w:rsid w:val="00457EC9"/>
    <w:rsid w:val="004600B3"/>
    <w:rsid w:val="00460A22"/>
    <w:rsid w:val="00460EAE"/>
    <w:rsid w:val="00461A68"/>
    <w:rsid w:val="00461DDA"/>
    <w:rsid w:val="004623DC"/>
    <w:rsid w:val="00462C30"/>
    <w:rsid w:val="00462DA2"/>
    <w:rsid w:val="00463E5B"/>
    <w:rsid w:val="00463E98"/>
    <w:rsid w:val="004646D6"/>
    <w:rsid w:val="004654AD"/>
    <w:rsid w:val="004654C3"/>
    <w:rsid w:val="00465572"/>
    <w:rsid w:val="0046581E"/>
    <w:rsid w:val="00466170"/>
    <w:rsid w:val="004662AE"/>
    <w:rsid w:val="00466D26"/>
    <w:rsid w:val="004673C8"/>
    <w:rsid w:val="0046757B"/>
    <w:rsid w:val="00470446"/>
    <w:rsid w:val="00470E92"/>
    <w:rsid w:val="00471735"/>
    <w:rsid w:val="00471E34"/>
    <w:rsid w:val="004726AA"/>
    <w:rsid w:val="00472D42"/>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3EEE"/>
    <w:rsid w:val="004940E3"/>
    <w:rsid w:val="004947FF"/>
    <w:rsid w:val="004953BB"/>
    <w:rsid w:val="00495439"/>
    <w:rsid w:val="00495D3E"/>
    <w:rsid w:val="00495D76"/>
    <w:rsid w:val="0049733D"/>
    <w:rsid w:val="00497761"/>
    <w:rsid w:val="00497822"/>
    <w:rsid w:val="00497B6F"/>
    <w:rsid w:val="00497F4E"/>
    <w:rsid w:val="004A056E"/>
    <w:rsid w:val="004A131D"/>
    <w:rsid w:val="004A166E"/>
    <w:rsid w:val="004A23C7"/>
    <w:rsid w:val="004A3544"/>
    <w:rsid w:val="004A35A2"/>
    <w:rsid w:val="004A4551"/>
    <w:rsid w:val="004A47CB"/>
    <w:rsid w:val="004A4BBF"/>
    <w:rsid w:val="004A4F25"/>
    <w:rsid w:val="004A52CF"/>
    <w:rsid w:val="004A5CC4"/>
    <w:rsid w:val="004A5F17"/>
    <w:rsid w:val="004A6307"/>
    <w:rsid w:val="004A79D8"/>
    <w:rsid w:val="004B0045"/>
    <w:rsid w:val="004B0875"/>
    <w:rsid w:val="004B1375"/>
    <w:rsid w:val="004B17DD"/>
    <w:rsid w:val="004B3F4D"/>
    <w:rsid w:val="004B4AD1"/>
    <w:rsid w:val="004B4AE6"/>
    <w:rsid w:val="004B51B6"/>
    <w:rsid w:val="004B57D9"/>
    <w:rsid w:val="004B58DF"/>
    <w:rsid w:val="004B5C26"/>
    <w:rsid w:val="004B6B93"/>
    <w:rsid w:val="004B7024"/>
    <w:rsid w:val="004B7385"/>
    <w:rsid w:val="004B7482"/>
    <w:rsid w:val="004B7AC8"/>
    <w:rsid w:val="004B7C1B"/>
    <w:rsid w:val="004C1469"/>
    <w:rsid w:val="004C1990"/>
    <w:rsid w:val="004C1F17"/>
    <w:rsid w:val="004C2367"/>
    <w:rsid w:val="004C2B99"/>
    <w:rsid w:val="004C45A3"/>
    <w:rsid w:val="004C49B1"/>
    <w:rsid w:val="004C64E0"/>
    <w:rsid w:val="004C69C3"/>
    <w:rsid w:val="004C6D63"/>
    <w:rsid w:val="004C742B"/>
    <w:rsid w:val="004C7A7C"/>
    <w:rsid w:val="004C7B2E"/>
    <w:rsid w:val="004D0463"/>
    <w:rsid w:val="004D118D"/>
    <w:rsid w:val="004D125C"/>
    <w:rsid w:val="004D1299"/>
    <w:rsid w:val="004D2900"/>
    <w:rsid w:val="004D3025"/>
    <w:rsid w:val="004D389A"/>
    <w:rsid w:val="004D450B"/>
    <w:rsid w:val="004D4855"/>
    <w:rsid w:val="004D4AFC"/>
    <w:rsid w:val="004D6372"/>
    <w:rsid w:val="004D696F"/>
    <w:rsid w:val="004D722F"/>
    <w:rsid w:val="004D79AD"/>
    <w:rsid w:val="004E06EA"/>
    <w:rsid w:val="004E08D5"/>
    <w:rsid w:val="004E1EAF"/>
    <w:rsid w:val="004E2BB9"/>
    <w:rsid w:val="004E319D"/>
    <w:rsid w:val="004E3262"/>
    <w:rsid w:val="004E3B7D"/>
    <w:rsid w:val="004E4B26"/>
    <w:rsid w:val="004E4FFB"/>
    <w:rsid w:val="004E6A7D"/>
    <w:rsid w:val="004E74E7"/>
    <w:rsid w:val="004F08F5"/>
    <w:rsid w:val="004F0AD8"/>
    <w:rsid w:val="004F0EF3"/>
    <w:rsid w:val="004F13E6"/>
    <w:rsid w:val="004F1AB7"/>
    <w:rsid w:val="004F1AC0"/>
    <w:rsid w:val="004F4FB9"/>
    <w:rsid w:val="004F5274"/>
    <w:rsid w:val="004F531E"/>
    <w:rsid w:val="004F6FC8"/>
    <w:rsid w:val="004F7060"/>
    <w:rsid w:val="004F7BF4"/>
    <w:rsid w:val="00501004"/>
    <w:rsid w:val="00501CAC"/>
    <w:rsid w:val="00501CBC"/>
    <w:rsid w:val="00501D63"/>
    <w:rsid w:val="005032AD"/>
    <w:rsid w:val="00503CDA"/>
    <w:rsid w:val="005044BE"/>
    <w:rsid w:val="00504D25"/>
    <w:rsid w:val="00505814"/>
    <w:rsid w:val="005064A5"/>
    <w:rsid w:val="00506B3D"/>
    <w:rsid w:val="00506D5E"/>
    <w:rsid w:val="00507048"/>
    <w:rsid w:val="00507684"/>
    <w:rsid w:val="005078AD"/>
    <w:rsid w:val="00507B2D"/>
    <w:rsid w:val="00507B8A"/>
    <w:rsid w:val="00510048"/>
    <w:rsid w:val="005104FD"/>
    <w:rsid w:val="005105AF"/>
    <w:rsid w:val="00510979"/>
    <w:rsid w:val="00510AFB"/>
    <w:rsid w:val="0051121F"/>
    <w:rsid w:val="005112A2"/>
    <w:rsid w:val="005115EC"/>
    <w:rsid w:val="00511976"/>
    <w:rsid w:val="00511A4C"/>
    <w:rsid w:val="00512C45"/>
    <w:rsid w:val="005131DD"/>
    <w:rsid w:val="005141C7"/>
    <w:rsid w:val="00514434"/>
    <w:rsid w:val="00514754"/>
    <w:rsid w:val="00517340"/>
    <w:rsid w:val="00517F39"/>
    <w:rsid w:val="0052035A"/>
    <w:rsid w:val="005203A4"/>
    <w:rsid w:val="00520EED"/>
    <w:rsid w:val="00520FE2"/>
    <w:rsid w:val="00521A0D"/>
    <w:rsid w:val="00522062"/>
    <w:rsid w:val="005220EC"/>
    <w:rsid w:val="00522FBF"/>
    <w:rsid w:val="0052303C"/>
    <w:rsid w:val="00523870"/>
    <w:rsid w:val="00524707"/>
    <w:rsid w:val="00525525"/>
    <w:rsid w:val="00525721"/>
    <w:rsid w:val="00525846"/>
    <w:rsid w:val="00525A97"/>
    <w:rsid w:val="00525CD4"/>
    <w:rsid w:val="00525DE2"/>
    <w:rsid w:val="00526C62"/>
    <w:rsid w:val="00527CA1"/>
    <w:rsid w:val="00527DAD"/>
    <w:rsid w:val="0053011F"/>
    <w:rsid w:val="0053046B"/>
    <w:rsid w:val="00531194"/>
    <w:rsid w:val="00531B2A"/>
    <w:rsid w:val="00531C00"/>
    <w:rsid w:val="0053202B"/>
    <w:rsid w:val="00532057"/>
    <w:rsid w:val="00532095"/>
    <w:rsid w:val="005320F6"/>
    <w:rsid w:val="00532748"/>
    <w:rsid w:val="00532E28"/>
    <w:rsid w:val="005333D5"/>
    <w:rsid w:val="00533570"/>
    <w:rsid w:val="00533640"/>
    <w:rsid w:val="005337D3"/>
    <w:rsid w:val="005338B9"/>
    <w:rsid w:val="00534851"/>
    <w:rsid w:val="00535A9E"/>
    <w:rsid w:val="00535F14"/>
    <w:rsid w:val="005364FC"/>
    <w:rsid w:val="005365F1"/>
    <w:rsid w:val="00537477"/>
    <w:rsid w:val="00537885"/>
    <w:rsid w:val="005378F7"/>
    <w:rsid w:val="00537C7B"/>
    <w:rsid w:val="00540095"/>
    <w:rsid w:val="005408B8"/>
    <w:rsid w:val="00540DFB"/>
    <w:rsid w:val="0054152D"/>
    <w:rsid w:val="0054164B"/>
    <w:rsid w:val="0054209F"/>
    <w:rsid w:val="005426C0"/>
    <w:rsid w:val="005434C7"/>
    <w:rsid w:val="00543E8E"/>
    <w:rsid w:val="005441D8"/>
    <w:rsid w:val="00545837"/>
    <w:rsid w:val="0054602F"/>
    <w:rsid w:val="00547E79"/>
    <w:rsid w:val="0055086C"/>
    <w:rsid w:val="0055096E"/>
    <w:rsid w:val="00550EEA"/>
    <w:rsid w:val="005516FA"/>
    <w:rsid w:val="00551E8F"/>
    <w:rsid w:val="00552337"/>
    <w:rsid w:val="005523CB"/>
    <w:rsid w:val="0055259F"/>
    <w:rsid w:val="00552C82"/>
    <w:rsid w:val="00552DF0"/>
    <w:rsid w:val="0055313D"/>
    <w:rsid w:val="00553720"/>
    <w:rsid w:val="00555983"/>
    <w:rsid w:val="00555A83"/>
    <w:rsid w:val="0055646B"/>
    <w:rsid w:val="005569F5"/>
    <w:rsid w:val="00556D61"/>
    <w:rsid w:val="00556DCE"/>
    <w:rsid w:val="00557258"/>
    <w:rsid w:val="00560A22"/>
    <w:rsid w:val="00560BE1"/>
    <w:rsid w:val="00560EA7"/>
    <w:rsid w:val="00560F52"/>
    <w:rsid w:val="0056125F"/>
    <w:rsid w:val="00562193"/>
    <w:rsid w:val="00562444"/>
    <w:rsid w:val="00562D61"/>
    <w:rsid w:val="00562F7C"/>
    <w:rsid w:val="005636B1"/>
    <w:rsid w:val="00564023"/>
    <w:rsid w:val="00564B48"/>
    <w:rsid w:val="005654AA"/>
    <w:rsid w:val="00565D5A"/>
    <w:rsid w:val="00565F39"/>
    <w:rsid w:val="00566275"/>
    <w:rsid w:val="00567974"/>
    <w:rsid w:val="005700DE"/>
    <w:rsid w:val="005700E1"/>
    <w:rsid w:val="005702D0"/>
    <w:rsid w:val="005705DF"/>
    <w:rsid w:val="0057078A"/>
    <w:rsid w:val="00572DF7"/>
    <w:rsid w:val="005736B2"/>
    <w:rsid w:val="00573804"/>
    <w:rsid w:val="00573FEF"/>
    <w:rsid w:val="005740B1"/>
    <w:rsid w:val="00574355"/>
    <w:rsid w:val="00574D5A"/>
    <w:rsid w:val="0057575E"/>
    <w:rsid w:val="005768A2"/>
    <w:rsid w:val="00577038"/>
    <w:rsid w:val="0057770C"/>
    <w:rsid w:val="0057782D"/>
    <w:rsid w:val="00577A01"/>
    <w:rsid w:val="00580534"/>
    <w:rsid w:val="00581805"/>
    <w:rsid w:val="005822D6"/>
    <w:rsid w:val="00582362"/>
    <w:rsid w:val="00582366"/>
    <w:rsid w:val="00583161"/>
    <w:rsid w:val="005842AE"/>
    <w:rsid w:val="005843A5"/>
    <w:rsid w:val="005849F9"/>
    <w:rsid w:val="00584C99"/>
    <w:rsid w:val="00584F3B"/>
    <w:rsid w:val="00585849"/>
    <w:rsid w:val="0058721A"/>
    <w:rsid w:val="00587B38"/>
    <w:rsid w:val="00587B3E"/>
    <w:rsid w:val="00587E39"/>
    <w:rsid w:val="00590AF2"/>
    <w:rsid w:val="00591C9B"/>
    <w:rsid w:val="00591DF7"/>
    <w:rsid w:val="00592BF6"/>
    <w:rsid w:val="00592CD1"/>
    <w:rsid w:val="00592D7D"/>
    <w:rsid w:val="005932AF"/>
    <w:rsid w:val="005943B6"/>
    <w:rsid w:val="0059440E"/>
    <w:rsid w:val="00594CC7"/>
    <w:rsid w:val="00596E98"/>
    <w:rsid w:val="005A01EB"/>
    <w:rsid w:val="005A0AE4"/>
    <w:rsid w:val="005A102E"/>
    <w:rsid w:val="005A1732"/>
    <w:rsid w:val="005A1CAA"/>
    <w:rsid w:val="005A259E"/>
    <w:rsid w:val="005A2E55"/>
    <w:rsid w:val="005A3051"/>
    <w:rsid w:val="005A359A"/>
    <w:rsid w:val="005A4C31"/>
    <w:rsid w:val="005A4C76"/>
    <w:rsid w:val="005A6231"/>
    <w:rsid w:val="005A6325"/>
    <w:rsid w:val="005A6538"/>
    <w:rsid w:val="005A6914"/>
    <w:rsid w:val="005A7693"/>
    <w:rsid w:val="005A77E0"/>
    <w:rsid w:val="005B0952"/>
    <w:rsid w:val="005B17F6"/>
    <w:rsid w:val="005B1E84"/>
    <w:rsid w:val="005B23C2"/>
    <w:rsid w:val="005B25A3"/>
    <w:rsid w:val="005B30CA"/>
    <w:rsid w:val="005B3975"/>
    <w:rsid w:val="005B3E8D"/>
    <w:rsid w:val="005B3FDE"/>
    <w:rsid w:val="005B4292"/>
    <w:rsid w:val="005B437A"/>
    <w:rsid w:val="005B450D"/>
    <w:rsid w:val="005B478B"/>
    <w:rsid w:val="005B5152"/>
    <w:rsid w:val="005B5B45"/>
    <w:rsid w:val="005B6F4A"/>
    <w:rsid w:val="005B6F6C"/>
    <w:rsid w:val="005B7C61"/>
    <w:rsid w:val="005B7FDB"/>
    <w:rsid w:val="005C003D"/>
    <w:rsid w:val="005C0690"/>
    <w:rsid w:val="005C0CEB"/>
    <w:rsid w:val="005C0F76"/>
    <w:rsid w:val="005C14B9"/>
    <w:rsid w:val="005C18D7"/>
    <w:rsid w:val="005C193C"/>
    <w:rsid w:val="005C22EC"/>
    <w:rsid w:val="005C2407"/>
    <w:rsid w:val="005C3866"/>
    <w:rsid w:val="005C4330"/>
    <w:rsid w:val="005C49BA"/>
    <w:rsid w:val="005C5145"/>
    <w:rsid w:val="005C5FF2"/>
    <w:rsid w:val="005C729E"/>
    <w:rsid w:val="005C7AFD"/>
    <w:rsid w:val="005D0007"/>
    <w:rsid w:val="005D00FB"/>
    <w:rsid w:val="005D0451"/>
    <w:rsid w:val="005D09B0"/>
    <w:rsid w:val="005D1ACA"/>
    <w:rsid w:val="005D2E74"/>
    <w:rsid w:val="005D311C"/>
    <w:rsid w:val="005D3717"/>
    <w:rsid w:val="005D3B90"/>
    <w:rsid w:val="005D3D8B"/>
    <w:rsid w:val="005D4BB4"/>
    <w:rsid w:val="005D59B5"/>
    <w:rsid w:val="005D6643"/>
    <w:rsid w:val="005D6762"/>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9A2"/>
    <w:rsid w:val="005E5C55"/>
    <w:rsid w:val="005E5C57"/>
    <w:rsid w:val="005E607D"/>
    <w:rsid w:val="005E60BE"/>
    <w:rsid w:val="005E6846"/>
    <w:rsid w:val="005E692A"/>
    <w:rsid w:val="005E76AA"/>
    <w:rsid w:val="005F0006"/>
    <w:rsid w:val="005F017E"/>
    <w:rsid w:val="005F01CF"/>
    <w:rsid w:val="005F02AA"/>
    <w:rsid w:val="005F033F"/>
    <w:rsid w:val="005F17EB"/>
    <w:rsid w:val="005F183D"/>
    <w:rsid w:val="005F1F7B"/>
    <w:rsid w:val="005F2609"/>
    <w:rsid w:val="005F27C1"/>
    <w:rsid w:val="005F376A"/>
    <w:rsid w:val="005F38B9"/>
    <w:rsid w:val="005F3DA0"/>
    <w:rsid w:val="005F422E"/>
    <w:rsid w:val="005F668E"/>
    <w:rsid w:val="005F6885"/>
    <w:rsid w:val="005F7A75"/>
    <w:rsid w:val="005F7BA2"/>
    <w:rsid w:val="005F7F96"/>
    <w:rsid w:val="0060002E"/>
    <w:rsid w:val="00600564"/>
    <w:rsid w:val="00600F76"/>
    <w:rsid w:val="00601032"/>
    <w:rsid w:val="006011DC"/>
    <w:rsid w:val="00601238"/>
    <w:rsid w:val="006014FD"/>
    <w:rsid w:val="006024CC"/>
    <w:rsid w:val="00605860"/>
    <w:rsid w:val="00605E1D"/>
    <w:rsid w:val="006063BB"/>
    <w:rsid w:val="00606961"/>
    <w:rsid w:val="006069E1"/>
    <w:rsid w:val="00606F6E"/>
    <w:rsid w:val="00607252"/>
    <w:rsid w:val="00610914"/>
    <w:rsid w:val="00611D7D"/>
    <w:rsid w:val="0061244C"/>
    <w:rsid w:val="006124C3"/>
    <w:rsid w:val="00612694"/>
    <w:rsid w:val="006129EB"/>
    <w:rsid w:val="00612B11"/>
    <w:rsid w:val="00612D9B"/>
    <w:rsid w:val="006130B6"/>
    <w:rsid w:val="00613DD7"/>
    <w:rsid w:val="006143EE"/>
    <w:rsid w:val="00614756"/>
    <w:rsid w:val="00615345"/>
    <w:rsid w:val="00615514"/>
    <w:rsid w:val="006158F7"/>
    <w:rsid w:val="00615BA5"/>
    <w:rsid w:val="00615CD4"/>
    <w:rsid w:val="00615DA6"/>
    <w:rsid w:val="00617004"/>
    <w:rsid w:val="00617D5C"/>
    <w:rsid w:val="00621033"/>
    <w:rsid w:val="006220AE"/>
    <w:rsid w:val="006224F6"/>
    <w:rsid w:val="006229E3"/>
    <w:rsid w:val="00622F36"/>
    <w:rsid w:val="006231E4"/>
    <w:rsid w:val="00623DD4"/>
    <w:rsid w:val="00623E2A"/>
    <w:rsid w:val="006240C3"/>
    <w:rsid w:val="00624528"/>
    <w:rsid w:val="00624801"/>
    <w:rsid w:val="006249AB"/>
    <w:rsid w:val="00624C7E"/>
    <w:rsid w:val="00624E04"/>
    <w:rsid w:val="00624FC3"/>
    <w:rsid w:val="00625DFF"/>
    <w:rsid w:val="0062609C"/>
    <w:rsid w:val="00626152"/>
    <w:rsid w:val="006261FF"/>
    <w:rsid w:val="00626DB0"/>
    <w:rsid w:val="00626EC0"/>
    <w:rsid w:val="00626FD8"/>
    <w:rsid w:val="006276B1"/>
    <w:rsid w:val="00630368"/>
    <w:rsid w:val="006306D5"/>
    <w:rsid w:val="00630ABB"/>
    <w:rsid w:val="0063120A"/>
    <w:rsid w:val="0063195A"/>
    <w:rsid w:val="00631F59"/>
    <w:rsid w:val="006321A7"/>
    <w:rsid w:val="0063252B"/>
    <w:rsid w:val="006333AF"/>
    <w:rsid w:val="00633872"/>
    <w:rsid w:val="0063456C"/>
    <w:rsid w:val="00634598"/>
    <w:rsid w:val="006349A7"/>
    <w:rsid w:val="00635D04"/>
    <w:rsid w:val="00635DC4"/>
    <w:rsid w:val="006360DF"/>
    <w:rsid w:val="006368CB"/>
    <w:rsid w:val="0063760B"/>
    <w:rsid w:val="00637A7B"/>
    <w:rsid w:val="00637C40"/>
    <w:rsid w:val="00640801"/>
    <w:rsid w:val="0064084A"/>
    <w:rsid w:val="00640B70"/>
    <w:rsid w:val="0064182B"/>
    <w:rsid w:val="0064243B"/>
    <w:rsid w:val="00642512"/>
    <w:rsid w:val="00643562"/>
    <w:rsid w:val="006448AD"/>
    <w:rsid w:val="00644DB3"/>
    <w:rsid w:val="00645D0D"/>
    <w:rsid w:val="006463F5"/>
    <w:rsid w:val="006471DA"/>
    <w:rsid w:val="00647BB4"/>
    <w:rsid w:val="006502FC"/>
    <w:rsid w:val="006503DD"/>
    <w:rsid w:val="00650594"/>
    <w:rsid w:val="006514EB"/>
    <w:rsid w:val="0065183A"/>
    <w:rsid w:val="00651BBE"/>
    <w:rsid w:val="00651D38"/>
    <w:rsid w:val="006527FA"/>
    <w:rsid w:val="00653B49"/>
    <w:rsid w:val="00653E79"/>
    <w:rsid w:val="00653F63"/>
    <w:rsid w:val="00654185"/>
    <w:rsid w:val="006543A8"/>
    <w:rsid w:val="00654938"/>
    <w:rsid w:val="00654CF8"/>
    <w:rsid w:val="006563BA"/>
    <w:rsid w:val="00657210"/>
    <w:rsid w:val="00660754"/>
    <w:rsid w:val="006611D9"/>
    <w:rsid w:val="00661DFC"/>
    <w:rsid w:val="00663B60"/>
    <w:rsid w:val="006641E5"/>
    <w:rsid w:val="0066429D"/>
    <w:rsid w:val="00664F6B"/>
    <w:rsid w:val="006654EF"/>
    <w:rsid w:val="0066586C"/>
    <w:rsid w:val="00665E45"/>
    <w:rsid w:val="00665E46"/>
    <w:rsid w:val="00665F6E"/>
    <w:rsid w:val="00666129"/>
    <w:rsid w:val="0066652D"/>
    <w:rsid w:val="00666825"/>
    <w:rsid w:val="00667110"/>
    <w:rsid w:val="00667993"/>
    <w:rsid w:val="006705B3"/>
    <w:rsid w:val="00670631"/>
    <w:rsid w:val="00670B12"/>
    <w:rsid w:val="00671704"/>
    <w:rsid w:val="0067177B"/>
    <w:rsid w:val="00671966"/>
    <w:rsid w:val="00671C73"/>
    <w:rsid w:val="006720B5"/>
    <w:rsid w:val="00672E50"/>
    <w:rsid w:val="006734F3"/>
    <w:rsid w:val="00673523"/>
    <w:rsid w:val="006740EB"/>
    <w:rsid w:val="006744B1"/>
    <w:rsid w:val="00675140"/>
    <w:rsid w:val="0067514B"/>
    <w:rsid w:val="00675519"/>
    <w:rsid w:val="0067593C"/>
    <w:rsid w:val="00675EFB"/>
    <w:rsid w:val="00675F6F"/>
    <w:rsid w:val="00676116"/>
    <w:rsid w:val="00676A9F"/>
    <w:rsid w:val="00676E34"/>
    <w:rsid w:val="00677498"/>
    <w:rsid w:val="006775A0"/>
    <w:rsid w:val="006775DC"/>
    <w:rsid w:val="00677D75"/>
    <w:rsid w:val="006800D0"/>
    <w:rsid w:val="00681DFC"/>
    <w:rsid w:val="006824AA"/>
    <w:rsid w:val="006828FD"/>
    <w:rsid w:val="00682D65"/>
    <w:rsid w:val="00683286"/>
    <w:rsid w:val="00683502"/>
    <w:rsid w:val="00683BD8"/>
    <w:rsid w:val="00683C56"/>
    <w:rsid w:val="00684437"/>
    <w:rsid w:val="006857B6"/>
    <w:rsid w:val="00686433"/>
    <w:rsid w:val="00686E0C"/>
    <w:rsid w:val="00686EE2"/>
    <w:rsid w:val="00686F7A"/>
    <w:rsid w:val="00687411"/>
    <w:rsid w:val="00690138"/>
    <w:rsid w:val="006903CF"/>
    <w:rsid w:val="00690FEC"/>
    <w:rsid w:val="0069161B"/>
    <w:rsid w:val="0069225B"/>
    <w:rsid w:val="00692431"/>
    <w:rsid w:val="006924B7"/>
    <w:rsid w:val="0069258E"/>
    <w:rsid w:val="006926A3"/>
    <w:rsid w:val="00692D74"/>
    <w:rsid w:val="0069381D"/>
    <w:rsid w:val="00693971"/>
    <w:rsid w:val="006948DE"/>
    <w:rsid w:val="006950F1"/>
    <w:rsid w:val="00695431"/>
    <w:rsid w:val="006957BA"/>
    <w:rsid w:val="00695B08"/>
    <w:rsid w:val="00695BDD"/>
    <w:rsid w:val="00695DBD"/>
    <w:rsid w:val="0069621E"/>
    <w:rsid w:val="00696942"/>
    <w:rsid w:val="0069783B"/>
    <w:rsid w:val="006A0162"/>
    <w:rsid w:val="006A01CF"/>
    <w:rsid w:val="006A0A01"/>
    <w:rsid w:val="006A0D36"/>
    <w:rsid w:val="006A11EF"/>
    <w:rsid w:val="006A1322"/>
    <w:rsid w:val="006A1CC1"/>
    <w:rsid w:val="006A1CF3"/>
    <w:rsid w:val="006A25F7"/>
    <w:rsid w:val="006A28E1"/>
    <w:rsid w:val="006A388D"/>
    <w:rsid w:val="006A3A65"/>
    <w:rsid w:val="006A3E2D"/>
    <w:rsid w:val="006A47F5"/>
    <w:rsid w:val="006A4B69"/>
    <w:rsid w:val="006A4CC2"/>
    <w:rsid w:val="006A62CF"/>
    <w:rsid w:val="006A6E20"/>
    <w:rsid w:val="006A72CE"/>
    <w:rsid w:val="006A7A6E"/>
    <w:rsid w:val="006B0EFF"/>
    <w:rsid w:val="006B1E5B"/>
    <w:rsid w:val="006B2756"/>
    <w:rsid w:val="006B341C"/>
    <w:rsid w:val="006B363F"/>
    <w:rsid w:val="006B36AE"/>
    <w:rsid w:val="006B37DD"/>
    <w:rsid w:val="006B40F7"/>
    <w:rsid w:val="006B4174"/>
    <w:rsid w:val="006B5EEC"/>
    <w:rsid w:val="006B6C8C"/>
    <w:rsid w:val="006B6D7F"/>
    <w:rsid w:val="006B7320"/>
    <w:rsid w:val="006B7452"/>
    <w:rsid w:val="006B76E4"/>
    <w:rsid w:val="006B7876"/>
    <w:rsid w:val="006C068E"/>
    <w:rsid w:val="006C11C1"/>
    <w:rsid w:val="006C157C"/>
    <w:rsid w:val="006C18CA"/>
    <w:rsid w:val="006C27D0"/>
    <w:rsid w:val="006C5221"/>
    <w:rsid w:val="006C6B7A"/>
    <w:rsid w:val="006C7387"/>
    <w:rsid w:val="006C7863"/>
    <w:rsid w:val="006C7DA7"/>
    <w:rsid w:val="006D059E"/>
    <w:rsid w:val="006D10ED"/>
    <w:rsid w:val="006D14CF"/>
    <w:rsid w:val="006D1659"/>
    <w:rsid w:val="006D19A4"/>
    <w:rsid w:val="006D1E3A"/>
    <w:rsid w:val="006D2C0B"/>
    <w:rsid w:val="006D2FB1"/>
    <w:rsid w:val="006D3914"/>
    <w:rsid w:val="006D3A59"/>
    <w:rsid w:val="006D41DD"/>
    <w:rsid w:val="006D47BB"/>
    <w:rsid w:val="006D50AB"/>
    <w:rsid w:val="006D54BF"/>
    <w:rsid w:val="006D5BF1"/>
    <w:rsid w:val="006D5DCA"/>
    <w:rsid w:val="006D6C33"/>
    <w:rsid w:val="006D7A8E"/>
    <w:rsid w:val="006D7E68"/>
    <w:rsid w:val="006E0007"/>
    <w:rsid w:val="006E02D3"/>
    <w:rsid w:val="006E0775"/>
    <w:rsid w:val="006E0B41"/>
    <w:rsid w:val="006E1224"/>
    <w:rsid w:val="006E1227"/>
    <w:rsid w:val="006E27AE"/>
    <w:rsid w:val="006E28A4"/>
    <w:rsid w:val="006E2BE3"/>
    <w:rsid w:val="006E2E80"/>
    <w:rsid w:val="006E3CAA"/>
    <w:rsid w:val="006E3FA0"/>
    <w:rsid w:val="006E5948"/>
    <w:rsid w:val="006E65E0"/>
    <w:rsid w:val="006E75A7"/>
    <w:rsid w:val="006E786F"/>
    <w:rsid w:val="006E7F80"/>
    <w:rsid w:val="006F02BA"/>
    <w:rsid w:val="006F088C"/>
    <w:rsid w:val="006F08E3"/>
    <w:rsid w:val="006F124E"/>
    <w:rsid w:val="006F1478"/>
    <w:rsid w:val="006F193A"/>
    <w:rsid w:val="006F19CE"/>
    <w:rsid w:val="006F1A18"/>
    <w:rsid w:val="006F1B13"/>
    <w:rsid w:val="006F280C"/>
    <w:rsid w:val="006F2963"/>
    <w:rsid w:val="006F3613"/>
    <w:rsid w:val="006F3B49"/>
    <w:rsid w:val="006F4E58"/>
    <w:rsid w:val="006F5CA0"/>
    <w:rsid w:val="006F6188"/>
    <w:rsid w:val="006F656C"/>
    <w:rsid w:val="006F68C4"/>
    <w:rsid w:val="006F6B47"/>
    <w:rsid w:val="006F7917"/>
    <w:rsid w:val="006F7985"/>
    <w:rsid w:val="006F7D5B"/>
    <w:rsid w:val="007001C9"/>
    <w:rsid w:val="00700679"/>
    <w:rsid w:val="00700CB5"/>
    <w:rsid w:val="007010E5"/>
    <w:rsid w:val="00702BF6"/>
    <w:rsid w:val="00703CCF"/>
    <w:rsid w:val="00703CE0"/>
    <w:rsid w:val="007042DD"/>
    <w:rsid w:val="007043A1"/>
    <w:rsid w:val="00704953"/>
    <w:rsid w:val="00704985"/>
    <w:rsid w:val="0070586C"/>
    <w:rsid w:val="00706B68"/>
    <w:rsid w:val="00706F84"/>
    <w:rsid w:val="0070701C"/>
    <w:rsid w:val="007072F8"/>
    <w:rsid w:val="0070796D"/>
    <w:rsid w:val="00707FA4"/>
    <w:rsid w:val="007100DF"/>
    <w:rsid w:val="0071027F"/>
    <w:rsid w:val="00711136"/>
    <w:rsid w:val="00711335"/>
    <w:rsid w:val="00711390"/>
    <w:rsid w:val="00711607"/>
    <w:rsid w:val="00711CBA"/>
    <w:rsid w:val="007125A4"/>
    <w:rsid w:val="00712BFC"/>
    <w:rsid w:val="00713259"/>
    <w:rsid w:val="0071497E"/>
    <w:rsid w:val="00714FDF"/>
    <w:rsid w:val="00715743"/>
    <w:rsid w:val="0071757A"/>
    <w:rsid w:val="00721263"/>
    <w:rsid w:val="007216BD"/>
    <w:rsid w:val="00721BB5"/>
    <w:rsid w:val="0072255A"/>
    <w:rsid w:val="0072331C"/>
    <w:rsid w:val="00723F9E"/>
    <w:rsid w:val="007247FF"/>
    <w:rsid w:val="007250D9"/>
    <w:rsid w:val="0072525D"/>
    <w:rsid w:val="007257CB"/>
    <w:rsid w:val="00725B41"/>
    <w:rsid w:val="007260AB"/>
    <w:rsid w:val="00726441"/>
    <w:rsid w:val="0072699B"/>
    <w:rsid w:val="0072742F"/>
    <w:rsid w:val="0072749B"/>
    <w:rsid w:val="00727D72"/>
    <w:rsid w:val="007306B9"/>
    <w:rsid w:val="00731800"/>
    <w:rsid w:val="00731ADC"/>
    <w:rsid w:val="007329A4"/>
    <w:rsid w:val="00732DD8"/>
    <w:rsid w:val="0073318F"/>
    <w:rsid w:val="007334F3"/>
    <w:rsid w:val="00734976"/>
    <w:rsid w:val="00734BEF"/>
    <w:rsid w:val="00734E48"/>
    <w:rsid w:val="00735335"/>
    <w:rsid w:val="007354A3"/>
    <w:rsid w:val="00735524"/>
    <w:rsid w:val="00735620"/>
    <w:rsid w:val="00736729"/>
    <w:rsid w:val="007367DE"/>
    <w:rsid w:val="0073714B"/>
    <w:rsid w:val="00740320"/>
    <w:rsid w:val="00740788"/>
    <w:rsid w:val="00741B21"/>
    <w:rsid w:val="00741D5A"/>
    <w:rsid w:val="00742262"/>
    <w:rsid w:val="00742608"/>
    <w:rsid w:val="007429E0"/>
    <w:rsid w:val="0074346D"/>
    <w:rsid w:val="00744239"/>
    <w:rsid w:val="00745976"/>
    <w:rsid w:val="00746146"/>
    <w:rsid w:val="0074616C"/>
    <w:rsid w:val="007470B3"/>
    <w:rsid w:val="00747296"/>
    <w:rsid w:val="00747C3E"/>
    <w:rsid w:val="0075051D"/>
    <w:rsid w:val="00750A93"/>
    <w:rsid w:val="00750C76"/>
    <w:rsid w:val="00750DD7"/>
    <w:rsid w:val="00751364"/>
    <w:rsid w:val="00751DD7"/>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57D38"/>
    <w:rsid w:val="0076099C"/>
    <w:rsid w:val="00761255"/>
    <w:rsid w:val="00761440"/>
    <w:rsid w:val="007636F5"/>
    <w:rsid w:val="00764374"/>
    <w:rsid w:val="007646F6"/>
    <w:rsid w:val="007668C6"/>
    <w:rsid w:val="00766A99"/>
    <w:rsid w:val="00766B60"/>
    <w:rsid w:val="007704B7"/>
    <w:rsid w:val="00770F8A"/>
    <w:rsid w:val="0077134D"/>
    <w:rsid w:val="00771CC3"/>
    <w:rsid w:val="00771D95"/>
    <w:rsid w:val="0077209F"/>
    <w:rsid w:val="00772931"/>
    <w:rsid w:val="00772EE5"/>
    <w:rsid w:val="00773508"/>
    <w:rsid w:val="00773755"/>
    <w:rsid w:val="0077434D"/>
    <w:rsid w:val="00774EEB"/>
    <w:rsid w:val="0077549A"/>
    <w:rsid w:val="00775992"/>
    <w:rsid w:val="007761CA"/>
    <w:rsid w:val="007763F5"/>
    <w:rsid w:val="007767B8"/>
    <w:rsid w:val="00776E9A"/>
    <w:rsid w:val="007774AA"/>
    <w:rsid w:val="007776E8"/>
    <w:rsid w:val="007805DF"/>
    <w:rsid w:val="00781269"/>
    <w:rsid w:val="00781AFE"/>
    <w:rsid w:val="00782A29"/>
    <w:rsid w:val="00782B90"/>
    <w:rsid w:val="00783D3A"/>
    <w:rsid w:val="00783E3D"/>
    <w:rsid w:val="00784546"/>
    <w:rsid w:val="007848D1"/>
    <w:rsid w:val="00784B85"/>
    <w:rsid w:val="00784BE5"/>
    <w:rsid w:val="0078522C"/>
    <w:rsid w:val="00785D0C"/>
    <w:rsid w:val="00785DAE"/>
    <w:rsid w:val="00786538"/>
    <w:rsid w:val="007870A5"/>
    <w:rsid w:val="00787DDD"/>
    <w:rsid w:val="00791D0C"/>
    <w:rsid w:val="00791FB5"/>
    <w:rsid w:val="00792699"/>
    <w:rsid w:val="00793375"/>
    <w:rsid w:val="00793CF4"/>
    <w:rsid w:val="007940E3"/>
    <w:rsid w:val="007944F1"/>
    <w:rsid w:val="007948C8"/>
    <w:rsid w:val="00794B02"/>
    <w:rsid w:val="00794B81"/>
    <w:rsid w:val="007951DF"/>
    <w:rsid w:val="007957F8"/>
    <w:rsid w:val="00795898"/>
    <w:rsid w:val="00795E48"/>
    <w:rsid w:val="00796353"/>
    <w:rsid w:val="00796BA4"/>
    <w:rsid w:val="00797BCD"/>
    <w:rsid w:val="00797BFF"/>
    <w:rsid w:val="007A1BA8"/>
    <w:rsid w:val="007A1BE0"/>
    <w:rsid w:val="007A1DD9"/>
    <w:rsid w:val="007A336C"/>
    <w:rsid w:val="007A360B"/>
    <w:rsid w:val="007A3870"/>
    <w:rsid w:val="007A4030"/>
    <w:rsid w:val="007A4280"/>
    <w:rsid w:val="007A4636"/>
    <w:rsid w:val="007A48FF"/>
    <w:rsid w:val="007A494C"/>
    <w:rsid w:val="007A5CBA"/>
    <w:rsid w:val="007A627D"/>
    <w:rsid w:val="007A6402"/>
    <w:rsid w:val="007A6F4C"/>
    <w:rsid w:val="007A7078"/>
    <w:rsid w:val="007A72ED"/>
    <w:rsid w:val="007A7323"/>
    <w:rsid w:val="007A7E1E"/>
    <w:rsid w:val="007A7FBD"/>
    <w:rsid w:val="007B08A0"/>
    <w:rsid w:val="007B0A02"/>
    <w:rsid w:val="007B16CB"/>
    <w:rsid w:val="007B245F"/>
    <w:rsid w:val="007B255E"/>
    <w:rsid w:val="007B3184"/>
    <w:rsid w:val="007B3BFC"/>
    <w:rsid w:val="007B4554"/>
    <w:rsid w:val="007B4B5F"/>
    <w:rsid w:val="007B508A"/>
    <w:rsid w:val="007B5367"/>
    <w:rsid w:val="007B6577"/>
    <w:rsid w:val="007B65DD"/>
    <w:rsid w:val="007B6716"/>
    <w:rsid w:val="007B6FE0"/>
    <w:rsid w:val="007B7803"/>
    <w:rsid w:val="007B7E6B"/>
    <w:rsid w:val="007C1E90"/>
    <w:rsid w:val="007C2698"/>
    <w:rsid w:val="007C275C"/>
    <w:rsid w:val="007C2E3F"/>
    <w:rsid w:val="007C3024"/>
    <w:rsid w:val="007C304B"/>
    <w:rsid w:val="007C3BDB"/>
    <w:rsid w:val="007C3C48"/>
    <w:rsid w:val="007C3CA2"/>
    <w:rsid w:val="007C476C"/>
    <w:rsid w:val="007C5894"/>
    <w:rsid w:val="007C6578"/>
    <w:rsid w:val="007C6DF7"/>
    <w:rsid w:val="007C6F6C"/>
    <w:rsid w:val="007C7365"/>
    <w:rsid w:val="007C77BF"/>
    <w:rsid w:val="007C7C7F"/>
    <w:rsid w:val="007C7EBE"/>
    <w:rsid w:val="007C7FA5"/>
    <w:rsid w:val="007D0379"/>
    <w:rsid w:val="007D0700"/>
    <w:rsid w:val="007D0A7F"/>
    <w:rsid w:val="007D15C5"/>
    <w:rsid w:val="007D16D6"/>
    <w:rsid w:val="007D2DE7"/>
    <w:rsid w:val="007D3122"/>
    <w:rsid w:val="007D3867"/>
    <w:rsid w:val="007D3DE1"/>
    <w:rsid w:val="007D4563"/>
    <w:rsid w:val="007D54B1"/>
    <w:rsid w:val="007D564B"/>
    <w:rsid w:val="007D568E"/>
    <w:rsid w:val="007D583E"/>
    <w:rsid w:val="007D5AD0"/>
    <w:rsid w:val="007D5B9D"/>
    <w:rsid w:val="007D6CBE"/>
    <w:rsid w:val="007D72F6"/>
    <w:rsid w:val="007D7509"/>
    <w:rsid w:val="007E0131"/>
    <w:rsid w:val="007E0631"/>
    <w:rsid w:val="007E0669"/>
    <w:rsid w:val="007E0970"/>
    <w:rsid w:val="007E1DC8"/>
    <w:rsid w:val="007E2B02"/>
    <w:rsid w:val="007E2B49"/>
    <w:rsid w:val="007E34C5"/>
    <w:rsid w:val="007E466D"/>
    <w:rsid w:val="007E47E9"/>
    <w:rsid w:val="007E4EA8"/>
    <w:rsid w:val="007E501A"/>
    <w:rsid w:val="007E50A9"/>
    <w:rsid w:val="007E5590"/>
    <w:rsid w:val="007E581A"/>
    <w:rsid w:val="007E68DB"/>
    <w:rsid w:val="007F04C5"/>
    <w:rsid w:val="007F053B"/>
    <w:rsid w:val="007F0BCA"/>
    <w:rsid w:val="007F1389"/>
    <w:rsid w:val="007F1A04"/>
    <w:rsid w:val="007F2559"/>
    <w:rsid w:val="007F2CF8"/>
    <w:rsid w:val="007F2D4D"/>
    <w:rsid w:val="007F309D"/>
    <w:rsid w:val="007F344C"/>
    <w:rsid w:val="007F4BCA"/>
    <w:rsid w:val="007F5F46"/>
    <w:rsid w:val="007F63B8"/>
    <w:rsid w:val="007F6608"/>
    <w:rsid w:val="007F6F5A"/>
    <w:rsid w:val="007F6F99"/>
    <w:rsid w:val="007F75FA"/>
    <w:rsid w:val="00800033"/>
    <w:rsid w:val="008003E2"/>
    <w:rsid w:val="0080099B"/>
    <w:rsid w:val="00801388"/>
    <w:rsid w:val="008013D2"/>
    <w:rsid w:val="008018F1"/>
    <w:rsid w:val="00802DAB"/>
    <w:rsid w:val="0080337F"/>
    <w:rsid w:val="0080375E"/>
    <w:rsid w:val="00804813"/>
    <w:rsid w:val="0080591C"/>
    <w:rsid w:val="00806492"/>
    <w:rsid w:val="00806FC1"/>
    <w:rsid w:val="008073B7"/>
    <w:rsid w:val="00810590"/>
    <w:rsid w:val="00811EB7"/>
    <w:rsid w:val="00812028"/>
    <w:rsid w:val="00812A19"/>
    <w:rsid w:val="00813593"/>
    <w:rsid w:val="0081375B"/>
    <w:rsid w:val="00813BB6"/>
    <w:rsid w:val="00815284"/>
    <w:rsid w:val="00815A37"/>
    <w:rsid w:val="00816199"/>
    <w:rsid w:val="00816774"/>
    <w:rsid w:val="00816F35"/>
    <w:rsid w:val="0081702F"/>
    <w:rsid w:val="00817290"/>
    <w:rsid w:val="0081775B"/>
    <w:rsid w:val="00820B44"/>
    <w:rsid w:val="00821AC7"/>
    <w:rsid w:val="00821B11"/>
    <w:rsid w:val="008228B3"/>
    <w:rsid w:val="008236BC"/>
    <w:rsid w:val="0082374D"/>
    <w:rsid w:val="008250DE"/>
    <w:rsid w:val="008259CE"/>
    <w:rsid w:val="00825B6D"/>
    <w:rsid w:val="00826345"/>
    <w:rsid w:val="00827FA5"/>
    <w:rsid w:val="00830608"/>
    <w:rsid w:val="0083185E"/>
    <w:rsid w:val="00831AC1"/>
    <w:rsid w:val="008329B2"/>
    <w:rsid w:val="00832B2C"/>
    <w:rsid w:val="0083381C"/>
    <w:rsid w:val="00833ED8"/>
    <w:rsid w:val="0083476A"/>
    <w:rsid w:val="008347D8"/>
    <w:rsid w:val="008348E9"/>
    <w:rsid w:val="00835055"/>
    <w:rsid w:val="00835501"/>
    <w:rsid w:val="008356DC"/>
    <w:rsid w:val="00835A2B"/>
    <w:rsid w:val="00835AD1"/>
    <w:rsid w:val="00835CB9"/>
    <w:rsid w:val="0083684B"/>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5B1"/>
    <w:rsid w:val="00843822"/>
    <w:rsid w:val="00843A29"/>
    <w:rsid w:val="00843C17"/>
    <w:rsid w:val="00844474"/>
    <w:rsid w:val="00844E1F"/>
    <w:rsid w:val="008462CB"/>
    <w:rsid w:val="00846AC1"/>
    <w:rsid w:val="00846AE7"/>
    <w:rsid w:val="00847004"/>
    <w:rsid w:val="008502DE"/>
    <w:rsid w:val="008511CE"/>
    <w:rsid w:val="00851C1F"/>
    <w:rsid w:val="008522A7"/>
    <w:rsid w:val="00852D42"/>
    <w:rsid w:val="008530DA"/>
    <w:rsid w:val="00853A6E"/>
    <w:rsid w:val="00853CEC"/>
    <w:rsid w:val="008541AD"/>
    <w:rsid w:val="00854ACF"/>
    <w:rsid w:val="00854E0A"/>
    <w:rsid w:val="00855553"/>
    <w:rsid w:val="00856223"/>
    <w:rsid w:val="0085728C"/>
    <w:rsid w:val="00860685"/>
    <w:rsid w:val="00860C80"/>
    <w:rsid w:val="00860D0C"/>
    <w:rsid w:val="00860E07"/>
    <w:rsid w:val="00861E3D"/>
    <w:rsid w:val="0086228F"/>
    <w:rsid w:val="00862915"/>
    <w:rsid w:val="00862A86"/>
    <w:rsid w:val="00862B2E"/>
    <w:rsid w:val="00862BFE"/>
    <w:rsid w:val="00862FE4"/>
    <w:rsid w:val="00863561"/>
    <w:rsid w:val="0086359F"/>
    <w:rsid w:val="008642AC"/>
    <w:rsid w:val="008645D7"/>
    <w:rsid w:val="00864A10"/>
    <w:rsid w:val="00864D4B"/>
    <w:rsid w:val="00864D9B"/>
    <w:rsid w:val="0086559C"/>
    <w:rsid w:val="00866A69"/>
    <w:rsid w:val="008672D9"/>
    <w:rsid w:val="00867601"/>
    <w:rsid w:val="00867DB1"/>
    <w:rsid w:val="0087018E"/>
    <w:rsid w:val="008702E4"/>
    <w:rsid w:val="008705B4"/>
    <w:rsid w:val="008706E4"/>
    <w:rsid w:val="00870F11"/>
    <w:rsid w:val="00871328"/>
    <w:rsid w:val="008720D7"/>
    <w:rsid w:val="008724B2"/>
    <w:rsid w:val="008727CE"/>
    <w:rsid w:val="00872D23"/>
    <w:rsid w:val="008731AB"/>
    <w:rsid w:val="00874B55"/>
    <w:rsid w:val="00874D08"/>
    <w:rsid w:val="008758B4"/>
    <w:rsid w:val="00876671"/>
    <w:rsid w:val="0087681C"/>
    <w:rsid w:val="008769D5"/>
    <w:rsid w:val="00876B4C"/>
    <w:rsid w:val="00876DB0"/>
    <w:rsid w:val="008772F1"/>
    <w:rsid w:val="00877665"/>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219F"/>
    <w:rsid w:val="00892B43"/>
    <w:rsid w:val="00893310"/>
    <w:rsid w:val="00893424"/>
    <w:rsid w:val="00893899"/>
    <w:rsid w:val="00893B21"/>
    <w:rsid w:val="008940D0"/>
    <w:rsid w:val="008950CB"/>
    <w:rsid w:val="0089556B"/>
    <w:rsid w:val="00895863"/>
    <w:rsid w:val="0089624D"/>
    <w:rsid w:val="00896B2A"/>
    <w:rsid w:val="00896CC3"/>
    <w:rsid w:val="00896E22"/>
    <w:rsid w:val="00896E95"/>
    <w:rsid w:val="00896FFA"/>
    <w:rsid w:val="008972B7"/>
    <w:rsid w:val="00897724"/>
    <w:rsid w:val="008A0179"/>
    <w:rsid w:val="008A0C03"/>
    <w:rsid w:val="008A1055"/>
    <w:rsid w:val="008A1458"/>
    <w:rsid w:val="008A163E"/>
    <w:rsid w:val="008A44B9"/>
    <w:rsid w:val="008A45C1"/>
    <w:rsid w:val="008A4A43"/>
    <w:rsid w:val="008A4E0B"/>
    <w:rsid w:val="008A516F"/>
    <w:rsid w:val="008A51B7"/>
    <w:rsid w:val="008A5B55"/>
    <w:rsid w:val="008A5E85"/>
    <w:rsid w:val="008A71B5"/>
    <w:rsid w:val="008B00A5"/>
    <w:rsid w:val="008B0C0F"/>
    <w:rsid w:val="008B0D6C"/>
    <w:rsid w:val="008B10D5"/>
    <w:rsid w:val="008B1772"/>
    <w:rsid w:val="008B1B8B"/>
    <w:rsid w:val="008B25F8"/>
    <w:rsid w:val="008B268E"/>
    <w:rsid w:val="008B2844"/>
    <w:rsid w:val="008B317D"/>
    <w:rsid w:val="008B3604"/>
    <w:rsid w:val="008B3F3B"/>
    <w:rsid w:val="008B42A2"/>
    <w:rsid w:val="008B4B4C"/>
    <w:rsid w:val="008B4E46"/>
    <w:rsid w:val="008B58BB"/>
    <w:rsid w:val="008B6668"/>
    <w:rsid w:val="008B6AD2"/>
    <w:rsid w:val="008B7294"/>
    <w:rsid w:val="008C0015"/>
    <w:rsid w:val="008C138F"/>
    <w:rsid w:val="008C1F5F"/>
    <w:rsid w:val="008C26E4"/>
    <w:rsid w:val="008C3234"/>
    <w:rsid w:val="008C3A60"/>
    <w:rsid w:val="008C3D32"/>
    <w:rsid w:val="008C3D7E"/>
    <w:rsid w:val="008C471E"/>
    <w:rsid w:val="008C4CAB"/>
    <w:rsid w:val="008C59AA"/>
    <w:rsid w:val="008C718A"/>
    <w:rsid w:val="008D0123"/>
    <w:rsid w:val="008D0DB1"/>
    <w:rsid w:val="008D14F5"/>
    <w:rsid w:val="008D236E"/>
    <w:rsid w:val="008D24E4"/>
    <w:rsid w:val="008D272C"/>
    <w:rsid w:val="008D2CF6"/>
    <w:rsid w:val="008D3342"/>
    <w:rsid w:val="008D3353"/>
    <w:rsid w:val="008D364A"/>
    <w:rsid w:val="008D3694"/>
    <w:rsid w:val="008D385C"/>
    <w:rsid w:val="008D391A"/>
    <w:rsid w:val="008D4160"/>
    <w:rsid w:val="008D5077"/>
    <w:rsid w:val="008D50B9"/>
    <w:rsid w:val="008D52E8"/>
    <w:rsid w:val="008D5578"/>
    <w:rsid w:val="008D55D5"/>
    <w:rsid w:val="008D56A3"/>
    <w:rsid w:val="008D5CDD"/>
    <w:rsid w:val="008D6923"/>
    <w:rsid w:val="008D6BF6"/>
    <w:rsid w:val="008D7624"/>
    <w:rsid w:val="008D7A3C"/>
    <w:rsid w:val="008D7CC4"/>
    <w:rsid w:val="008D7D16"/>
    <w:rsid w:val="008D7D84"/>
    <w:rsid w:val="008E05C1"/>
    <w:rsid w:val="008E1747"/>
    <w:rsid w:val="008E295F"/>
    <w:rsid w:val="008E32AA"/>
    <w:rsid w:val="008E3CAD"/>
    <w:rsid w:val="008E3D0D"/>
    <w:rsid w:val="008E3E91"/>
    <w:rsid w:val="008E5E1F"/>
    <w:rsid w:val="008E6915"/>
    <w:rsid w:val="008E7BFB"/>
    <w:rsid w:val="008F057F"/>
    <w:rsid w:val="008F0BEB"/>
    <w:rsid w:val="008F1505"/>
    <w:rsid w:val="008F20BB"/>
    <w:rsid w:val="008F2190"/>
    <w:rsid w:val="008F2A84"/>
    <w:rsid w:val="008F2AFB"/>
    <w:rsid w:val="008F2E7F"/>
    <w:rsid w:val="008F357E"/>
    <w:rsid w:val="008F4A1F"/>
    <w:rsid w:val="008F5632"/>
    <w:rsid w:val="008F570E"/>
    <w:rsid w:val="008F5AFD"/>
    <w:rsid w:val="008F60C8"/>
    <w:rsid w:val="008F639B"/>
    <w:rsid w:val="0090113C"/>
    <w:rsid w:val="0090228C"/>
    <w:rsid w:val="00902494"/>
    <w:rsid w:val="009029A1"/>
    <w:rsid w:val="009034C1"/>
    <w:rsid w:val="00903AD5"/>
    <w:rsid w:val="00903E98"/>
    <w:rsid w:val="00907075"/>
    <w:rsid w:val="0090784B"/>
    <w:rsid w:val="00907FCA"/>
    <w:rsid w:val="009106D7"/>
    <w:rsid w:val="0091082B"/>
    <w:rsid w:val="0091120D"/>
    <w:rsid w:val="0091183B"/>
    <w:rsid w:val="00911869"/>
    <w:rsid w:val="00911DDB"/>
    <w:rsid w:val="00912EF7"/>
    <w:rsid w:val="00913294"/>
    <w:rsid w:val="0091344B"/>
    <w:rsid w:val="009136BE"/>
    <w:rsid w:val="00913B98"/>
    <w:rsid w:val="00913FF7"/>
    <w:rsid w:val="009142E8"/>
    <w:rsid w:val="00915AE8"/>
    <w:rsid w:val="00915B2D"/>
    <w:rsid w:val="00915B53"/>
    <w:rsid w:val="00916290"/>
    <w:rsid w:val="00916D44"/>
    <w:rsid w:val="00916EEC"/>
    <w:rsid w:val="009173DE"/>
    <w:rsid w:val="00917C0D"/>
    <w:rsid w:val="009201D8"/>
    <w:rsid w:val="0092196B"/>
    <w:rsid w:val="00921EB9"/>
    <w:rsid w:val="00921ECF"/>
    <w:rsid w:val="00921FC1"/>
    <w:rsid w:val="00922951"/>
    <w:rsid w:val="00922A71"/>
    <w:rsid w:val="00922D0A"/>
    <w:rsid w:val="009232A2"/>
    <w:rsid w:val="00923BAA"/>
    <w:rsid w:val="0092447B"/>
    <w:rsid w:val="009245FA"/>
    <w:rsid w:val="009249B4"/>
    <w:rsid w:val="00924FC3"/>
    <w:rsid w:val="00925B51"/>
    <w:rsid w:val="00925CB7"/>
    <w:rsid w:val="009264A0"/>
    <w:rsid w:val="0092705E"/>
    <w:rsid w:val="00927AB5"/>
    <w:rsid w:val="00927BB3"/>
    <w:rsid w:val="00927EFD"/>
    <w:rsid w:val="00930E48"/>
    <w:rsid w:val="00931150"/>
    <w:rsid w:val="0093115A"/>
    <w:rsid w:val="00931775"/>
    <w:rsid w:val="009319C5"/>
    <w:rsid w:val="00931CF3"/>
    <w:rsid w:val="00932652"/>
    <w:rsid w:val="0093314D"/>
    <w:rsid w:val="009338B3"/>
    <w:rsid w:val="0093422C"/>
    <w:rsid w:val="00934BFF"/>
    <w:rsid w:val="009373FF"/>
    <w:rsid w:val="00937619"/>
    <w:rsid w:val="009400BB"/>
    <w:rsid w:val="009402A5"/>
    <w:rsid w:val="009408A4"/>
    <w:rsid w:val="00940970"/>
    <w:rsid w:val="00940993"/>
    <w:rsid w:val="009409DA"/>
    <w:rsid w:val="00940BF7"/>
    <w:rsid w:val="009416AF"/>
    <w:rsid w:val="009416F4"/>
    <w:rsid w:val="009420A3"/>
    <w:rsid w:val="00942F1B"/>
    <w:rsid w:val="009430E3"/>
    <w:rsid w:val="00943519"/>
    <w:rsid w:val="00944989"/>
    <w:rsid w:val="0094520E"/>
    <w:rsid w:val="00945531"/>
    <w:rsid w:val="00945887"/>
    <w:rsid w:val="0094608E"/>
    <w:rsid w:val="009462E3"/>
    <w:rsid w:val="00946733"/>
    <w:rsid w:val="0094681B"/>
    <w:rsid w:val="00946870"/>
    <w:rsid w:val="00946A79"/>
    <w:rsid w:val="00947048"/>
    <w:rsid w:val="00947A49"/>
    <w:rsid w:val="0095018C"/>
    <w:rsid w:val="009505EC"/>
    <w:rsid w:val="00951324"/>
    <w:rsid w:val="00951959"/>
    <w:rsid w:val="00951EA4"/>
    <w:rsid w:val="00951F38"/>
    <w:rsid w:val="00952A97"/>
    <w:rsid w:val="00953B80"/>
    <w:rsid w:val="0095413B"/>
    <w:rsid w:val="009542AD"/>
    <w:rsid w:val="00954974"/>
    <w:rsid w:val="00955090"/>
    <w:rsid w:val="00955E89"/>
    <w:rsid w:val="00957780"/>
    <w:rsid w:val="00957BE9"/>
    <w:rsid w:val="0096003A"/>
    <w:rsid w:val="009604FB"/>
    <w:rsid w:val="00960852"/>
    <w:rsid w:val="00961427"/>
    <w:rsid w:val="009624DD"/>
    <w:rsid w:val="009628D2"/>
    <w:rsid w:val="009629D3"/>
    <w:rsid w:val="00962E6F"/>
    <w:rsid w:val="00962FED"/>
    <w:rsid w:val="009632B9"/>
    <w:rsid w:val="00963FA7"/>
    <w:rsid w:val="0096428F"/>
    <w:rsid w:val="009642D3"/>
    <w:rsid w:val="009643E6"/>
    <w:rsid w:val="00964AF2"/>
    <w:rsid w:val="00964BD8"/>
    <w:rsid w:val="00964E89"/>
    <w:rsid w:val="00965028"/>
    <w:rsid w:val="00966AC6"/>
    <w:rsid w:val="0096760F"/>
    <w:rsid w:val="00970531"/>
    <w:rsid w:val="00970BA9"/>
    <w:rsid w:val="009718F5"/>
    <w:rsid w:val="00972A11"/>
    <w:rsid w:val="00972BEA"/>
    <w:rsid w:val="00973B33"/>
    <w:rsid w:val="009745D9"/>
    <w:rsid w:val="00974DB6"/>
    <w:rsid w:val="00974DD6"/>
    <w:rsid w:val="009767F7"/>
    <w:rsid w:val="00976B70"/>
    <w:rsid w:val="00977124"/>
    <w:rsid w:val="00977371"/>
    <w:rsid w:val="009774F6"/>
    <w:rsid w:val="00977C0E"/>
    <w:rsid w:val="00980638"/>
    <w:rsid w:val="00980AB6"/>
    <w:rsid w:val="00981108"/>
    <w:rsid w:val="00981260"/>
    <w:rsid w:val="00981578"/>
    <w:rsid w:val="0098198D"/>
    <w:rsid w:val="00981DC0"/>
    <w:rsid w:val="00981F36"/>
    <w:rsid w:val="0098238E"/>
    <w:rsid w:val="009829E9"/>
    <w:rsid w:val="009831A7"/>
    <w:rsid w:val="00983668"/>
    <w:rsid w:val="00983C33"/>
    <w:rsid w:val="00983CFE"/>
    <w:rsid w:val="00984ABE"/>
    <w:rsid w:val="00984FA6"/>
    <w:rsid w:val="009856E8"/>
    <w:rsid w:val="009857ED"/>
    <w:rsid w:val="0098632A"/>
    <w:rsid w:val="009905FD"/>
    <w:rsid w:val="009905FE"/>
    <w:rsid w:val="009908D8"/>
    <w:rsid w:val="00990F83"/>
    <w:rsid w:val="009912BD"/>
    <w:rsid w:val="009913E2"/>
    <w:rsid w:val="00991D68"/>
    <w:rsid w:val="009920C8"/>
    <w:rsid w:val="00992327"/>
    <w:rsid w:val="00992C6C"/>
    <w:rsid w:val="009935B0"/>
    <w:rsid w:val="0099420D"/>
    <w:rsid w:val="00994505"/>
    <w:rsid w:val="00994724"/>
    <w:rsid w:val="00994A36"/>
    <w:rsid w:val="00994E61"/>
    <w:rsid w:val="0099530A"/>
    <w:rsid w:val="0099551F"/>
    <w:rsid w:val="009958F7"/>
    <w:rsid w:val="009960D6"/>
    <w:rsid w:val="009968C2"/>
    <w:rsid w:val="00996FA6"/>
    <w:rsid w:val="00997D39"/>
    <w:rsid w:val="009A00F3"/>
    <w:rsid w:val="009A00FC"/>
    <w:rsid w:val="009A09CC"/>
    <w:rsid w:val="009A19D4"/>
    <w:rsid w:val="009A1AA8"/>
    <w:rsid w:val="009A1BCD"/>
    <w:rsid w:val="009A3201"/>
    <w:rsid w:val="009A3DEA"/>
    <w:rsid w:val="009A3F0E"/>
    <w:rsid w:val="009A452F"/>
    <w:rsid w:val="009A4C4E"/>
    <w:rsid w:val="009A5335"/>
    <w:rsid w:val="009A5409"/>
    <w:rsid w:val="009A5D4F"/>
    <w:rsid w:val="009A607F"/>
    <w:rsid w:val="009A6727"/>
    <w:rsid w:val="009A67B7"/>
    <w:rsid w:val="009A6BEA"/>
    <w:rsid w:val="009A7497"/>
    <w:rsid w:val="009B0306"/>
    <w:rsid w:val="009B20EB"/>
    <w:rsid w:val="009B22D5"/>
    <w:rsid w:val="009B35A0"/>
    <w:rsid w:val="009B3806"/>
    <w:rsid w:val="009B3903"/>
    <w:rsid w:val="009B39D9"/>
    <w:rsid w:val="009B4F08"/>
    <w:rsid w:val="009B5063"/>
    <w:rsid w:val="009B5232"/>
    <w:rsid w:val="009B6113"/>
    <w:rsid w:val="009B6C91"/>
    <w:rsid w:val="009B7CB1"/>
    <w:rsid w:val="009C07FA"/>
    <w:rsid w:val="009C112E"/>
    <w:rsid w:val="009C16A0"/>
    <w:rsid w:val="009C1B63"/>
    <w:rsid w:val="009C1F16"/>
    <w:rsid w:val="009C23A2"/>
    <w:rsid w:val="009C3F2B"/>
    <w:rsid w:val="009C40B9"/>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5993"/>
    <w:rsid w:val="009D5A68"/>
    <w:rsid w:val="009D5D9E"/>
    <w:rsid w:val="009D600D"/>
    <w:rsid w:val="009D62F0"/>
    <w:rsid w:val="009D6AFD"/>
    <w:rsid w:val="009D6BE7"/>
    <w:rsid w:val="009D7CED"/>
    <w:rsid w:val="009E05A5"/>
    <w:rsid w:val="009E06CC"/>
    <w:rsid w:val="009E079F"/>
    <w:rsid w:val="009E08CE"/>
    <w:rsid w:val="009E0FE6"/>
    <w:rsid w:val="009E1232"/>
    <w:rsid w:val="009E1470"/>
    <w:rsid w:val="009E166D"/>
    <w:rsid w:val="009E1FC7"/>
    <w:rsid w:val="009E33F0"/>
    <w:rsid w:val="009E3B83"/>
    <w:rsid w:val="009E4493"/>
    <w:rsid w:val="009E4E7A"/>
    <w:rsid w:val="009E4FF1"/>
    <w:rsid w:val="009E563F"/>
    <w:rsid w:val="009E5DEB"/>
    <w:rsid w:val="009E6CDE"/>
    <w:rsid w:val="009E71FE"/>
    <w:rsid w:val="009E77B9"/>
    <w:rsid w:val="009E77D6"/>
    <w:rsid w:val="009E78EC"/>
    <w:rsid w:val="009F3531"/>
    <w:rsid w:val="009F3853"/>
    <w:rsid w:val="009F3C0E"/>
    <w:rsid w:val="009F417D"/>
    <w:rsid w:val="009F43A0"/>
    <w:rsid w:val="009F540B"/>
    <w:rsid w:val="009F553D"/>
    <w:rsid w:val="009F5833"/>
    <w:rsid w:val="009F587E"/>
    <w:rsid w:val="009F5C8C"/>
    <w:rsid w:val="009F5F0A"/>
    <w:rsid w:val="009F664B"/>
    <w:rsid w:val="009F6705"/>
    <w:rsid w:val="009F7843"/>
    <w:rsid w:val="009F7F79"/>
    <w:rsid w:val="00A00073"/>
    <w:rsid w:val="00A00A8B"/>
    <w:rsid w:val="00A014C7"/>
    <w:rsid w:val="00A01800"/>
    <w:rsid w:val="00A01F35"/>
    <w:rsid w:val="00A023AC"/>
    <w:rsid w:val="00A02699"/>
    <w:rsid w:val="00A02860"/>
    <w:rsid w:val="00A03CBC"/>
    <w:rsid w:val="00A03E31"/>
    <w:rsid w:val="00A0474A"/>
    <w:rsid w:val="00A04C3E"/>
    <w:rsid w:val="00A0563E"/>
    <w:rsid w:val="00A05DF1"/>
    <w:rsid w:val="00A06100"/>
    <w:rsid w:val="00A063F5"/>
    <w:rsid w:val="00A06D31"/>
    <w:rsid w:val="00A06EA4"/>
    <w:rsid w:val="00A07C10"/>
    <w:rsid w:val="00A11226"/>
    <w:rsid w:val="00A11487"/>
    <w:rsid w:val="00A11581"/>
    <w:rsid w:val="00A1180F"/>
    <w:rsid w:val="00A122AA"/>
    <w:rsid w:val="00A127A2"/>
    <w:rsid w:val="00A127AF"/>
    <w:rsid w:val="00A12E32"/>
    <w:rsid w:val="00A13952"/>
    <w:rsid w:val="00A13DDF"/>
    <w:rsid w:val="00A143EC"/>
    <w:rsid w:val="00A14511"/>
    <w:rsid w:val="00A145CF"/>
    <w:rsid w:val="00A15B69"/>
    <w:rsid w:val="00A15D42"/>
    <w:rsid w:val="00A16634"/>
    <w:rsid w:val="00A202AF"/>
    <w:rsid w:val="00A20771"/>
    <w:rsid w:val="00A209A5"/>
    <w:rsid w:val="00A21560"/>
    <w:rsid w:val="00A2177E"/>
    <w:rsid w:val="00A21A19"/>
    <w:rsid w:val="00A21C84"/>
    <w:rsid w:val="00A21D7C"/>
    <w:rsid w:val="00A225CE"/>
    <w:rsid w:val="00A2264E"/>
    <w:rsid w:val="00A23CF6"/>
    <w:rsid w:val="00A2485D"/>
    <w:rsid w:val="00A254E8"/>
    <w:rsid w:val="00A25C55"/>
    <w:rsid w:val="00A26908"/>
    <w:rsid w:val="00A272F4"/>
    <w:rsid w:val="00A27962"/>
    <w:rsid w:val="00A30909"/>
    <w:rsid w:val="00A313D8"/>
    <w:rsid w:val="00A31D3E"/>
    <w:rsid w:val="00A320DC"/>
    <w:rsid w:val="00A32296"/>
    <w:rsid w:val="00A32433"/>
    <w:rsid w:val="00A330B4"/>
    <w:rsid w:val="00A33723"/>
    <w:rsid w:val="00A339E0"/>
    <w:rsid w:val="00A3456C"/>
    <w:rsid w:val="00A347E3"/>
    <w:rsid w:val="00A3494C"/>
    <w:rsid w:val="00A34B76"/>
    <w:rsid w:val="00A34ED4"/>
    <w:rsid w:val="00A358C9"/>
    <w:rsid w:val="00A36090"/>
    <w:rsid w:val="00A367EC"/>
    <w:rsid w:val="00A370D9"/>
    <w:rsid w:val="00A374F2"/>
    <w:rsid w:val="00A3787A"/>
    <w:rsid w:val="00A37CE1"/>
    <w:rsid w:val="00A37FFB"/>
    <w:rsid w:val="00A40C3D"/>
    <w:rsid w:val="00A40E7A"/>
    <w:rsid w:val="00A41005"/>
    <w:rsid w:val="00A415A1"/>
    <w:rsid w:val="00A422CF"/>
    <w:rsid w:val="00A436C1"/>
    <w:rsid w:val="00A43AF0"/>
    <w:rsid w:val="00A4508B"/>
    <w:rsid w:val="00A454BD"/>
    <w:rsid w:val="00A45893"/>
    <w:rsid w:val="00A45921"/>
    <w:rsid w:val="00A459A1"/>
    <w:rsid w:val="00A46412"/>
    <w:rsid w:val="00A47366"/>
    <w:rsid w:val="00A47542"/>
    <w:rsid w:val="00A50DD7"/>
    <w:rsid w:val="00A50DED"/>
    <w:rsid w:val="00A51C62"/>
    <w:rsid w:val="00A52225"/>
    <w:rsid w:val="00A532E4"/>
    <w:rsid w:val="00A533DF"/>
    <w:rsid w:val="00A54060"/>
    <w:rsid w:val="00A541A3"/>
    <w:rsid w:val="00A549AA"/>
    <w:rsid w:val="00A5641E"/>
    <w:rsid w:val="00A57AD3"/>
    <w:rsid w:val="00A57C08"/>
    <w:rsid w:val="00A60B3D"/>
    <w:rsid w:val="00A624C7"/>
    <w:rsid w:val="00A635F3"/>
    <w:rsid w:val="00A63EB3"/>
    <w:rsid w:val="00A64505"/>
    <w:rsid w:val="00A649AC"/>
    <w:rsid w:val="00A64DF6"/>
    <w:rsid w:val="00A65E50"/>
    <w:rsid w:val="00A6616F"/>
    <w:rsid w:val="00A66545"/>
    <w:rsid w:val="00A666EC"/>
    <w:rsid w:val="00A66825"/>
    <w:rsid w:val="00A66D77"/>
    <w:rsid w:val="00A676CB"/>
    <w:rsid w:val="00A6777B"/>
    <w:rsid w:val="00A67E67"/>
    <w:rsid w:val="00A70E0E"/>
    <w:rsid w:val="00A70F64"/>
    <w:rsid w:val="00A7178F"/>
    <w:rsid w:val="00A721AD"/>
    <w:rsid w:val="00A72552"/>
    <w:rsid w:val="00A73A64"/>
    <w:rsid w:val="00A74C50"/>
    <w:rsid w:val="00A752CB"/>
    <w:rsid w:val="00A758D0"/>
    <w:rsid w:val="00A75EBA"/>
    <w:rsid w:val="00A76017"/>
    <w:rsid w:val="00A768CE"/>
    <w:rsid w:val="00A77915"/>
    <w:rsid w:val="00A77F8C"/>
    <w:rsid w:val="00A77FB8"/>
    <w:rsid w:val="00A808F3"/>
    <w:rsid w:val="00A808F9"/>
    <w:rsid w:val="00A81431"/>
    <w:rsid w:val="00A816B9"/>
    <w:rsid w:val="00A818A1"/>
    <w:rsid w:val="00A8194F"/>
    <w:rsid w:val="00A81D1E"/>
    <w:rsid w:val="00A820FE"/>
    <w:rsid w:val="00A8236B"/>
    <w:rsid w:val="00A8257F"/>
    <w:rsid w:val="00A82615"/>
    <w:rsid w:val="00A82676"/>
    <w:rsid w:val="00A82C39"/>
    <w:rsid w:val="00A83B2E"/>
    <w:rsid w:val="00A83D24"/>
    <w:rsid w:val="00A8401D"/>
    <w:rsid w:val="00A84ACD"/>
    <w:rsid w:val="00A85083"/>
    <w:rsid w:val="00A858A1"/>
    <w:rsid w:val="00A85E56"/>
    <w:rsid w:val="00A8625B"/>
    <w:rsid w:val="00A87022"/>
    <w:rsid w:val="00A872DB"/>
    <w:rsid w:val="00A906EA"/>
    <w:rsid w:val="00A908FF"/>
    <w:rsid w:val="00A90BD1"/>
    <w:rsid w:val="00A91163"/>
    <w:rsid w:val="00A914A2"/>
    <w:rsid w:val="00A91818"/>
    <w:rsid w:val="00A924FB"/>
    <w:rsid w:val="00A92B96"/>
    <w:rsid w:val="00A92C59"/>
    <w:rsid w:val="00A92E24"/>
    <w:rsid w:val="00A93E69"/>
    <w:rsid w:val="00A94424"/>
    <w:rsid w:val="00A947B1"/>
    <w:rsid w:val="00A9489C"/>
    <w:rsid w:val="00A94A31"/>
    <w:rsid w:val="00A94F3D"/>
    <w:rsid w:val="00A9546C"/>
    <w:rsid w:val="00A966C1"/>
    <w:rsid w:val="00A968DD"/>
    <w:rsid w:val="00A971E0"/>
    <w:rsid w:val="00A9777B"/>
    <w:rsid w:val="00A97E6A"/>
    <w:rsid w:val="00AA1BA5"/>
    <w:rsid w:val="00AA1DC0"/>
    <w:rsid w:val="00AA1F0F"/>
    <w:rsid w:val="00AA20A6"/>
    <w:rsid w:val="00AA2DC4"/>
    <w:rsid w:val="00AA314F"/>
    <w:rsid w:val="00AA3281"/>
    <w:rsid w:val="00AA3702"/>
    <w:rsid w:val="00AA4328"/>
    <w:rsid w:val="00AA4AC0"/>
    <w:rsid w:val="00AA4C48"/>
    <w:rsid w:val="00AA505B"/>
    <w:rsid w:val="00AA6691"/>
    <w:rsid w:val="00AA7C14"/>
    <w:rsid w:val="00AA7E88"/>
    <w:rsid w:val="00AB024B"/>
    <w:rsid w:val="00AB067E"/>
    <w:rsid w:val="00AB0F08"/>
    <w:rsid w:val="00AB2770"/>
    <w:rsid w:val="00AB2A48"/>
    <w:rsid w:val="00AB2C33"/>
    <w:rsid w:val="00AB2C8F"/>
    <w:rsid w:val="00AB33D2"/>
    <w:rsid w:val="00AB35C0"/>
    <w:rsid w:val="00AB3DA6"/>
    <w:rsid w:val="00AB4073"/>
    <w:rsid w:val="00AB485B"/>
    <w:rsid w:val="00AB4897"/>
    <w:rsid w:val="00AB4F87"/>
    <w:rsid w:val="00AB5B85"/>
    <w:rsid w:val="00AB6304"/>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5644"/>
    <w:rsid w:val="00AC59A5"/>
    <w:rsid w:val="00AC6007"/>
    <w:rsid w:val="00AC65D1"/>
    <w:rsid w:val="00AC6B73"/>
    <w:rsid w:val="00AC7DCC"/>
    <w:rsid w:val="00AD0AD5"/>
    <w:rsid w:val="00AD1B97"/>
    <w:rsid w:val="00AD2376"/>
    <w:rsid w:val="00AD248F"/>
    <w:rsid w:val="00AD2CE8"/>
    <w:rsid w:val="00AD32B8"/>
    <w:rsid w:val="00AD334A"/>
    <w:rsid w:val="00AD375B"/>
    <w:rsid w:val="00AD3B2D"/>
    <w:rsid w:val="00AD45B0"/>
    <w:rsid w:val="00AD5AA8"/>
    <w:rsid w:val="00AD6318"/>
    <w:rsid w:val="00AD6CC6"/>
    <w:rsid w:val="00AE01FD"/>
    <w:rsid w:val="00AE08B8"/>
    <w:rsid w:val="00AE1913"/>
    <w:rsid w:val="00AE27CE"/>
    <w:rsid w:val="00AE318F"/>
    <w:rsid w:val="00AE34CE"/>
    <w:rsid w:val="00AE3D2A"/>
    <w:rsid w:val="00AE491D"/>
    <w:rsid w:val="00AE4D62"/>
    <w:rsid w:val="00AE582A"/>
    <w:rsid w:val="00AE6149"/>
    <w:rsid w:val="00AE61CE"/>
    <w:rsid w:val="00AE6399"/>
    <w:rsid w:val="00AE6930"/>
    <w:rsid w:val="00AE73A6"/>
    <w:rsid w:val="00AE74CF"/>
    <w:rsid w:val="00AE7AB9"/>
    <w:rsid w:val="00AF020E"/>
    <w:rsid w:val="00AF0514"/>
    <w:rsid w:val="00AF0563"/>
    <w:rsid w:val="00AF07B0"/>
    <w:rsid w:val="00AF096F"/>
    <w:rsid w:val="00AF0D44"/>
    <w:rsid w:val="00AF0DA9"/>
    <w:rsid w:val="00AF0DAF"/>
    <w:rsid w:val="00AF1172"/>
    <w:rsid w:val="00AF14C1"/>
    <w:rsid w:val="00AF17F1"/>
    <w:rsid w:val="00AF1B49"/>
    <w:rsid w:val="00AF1BC6"/>
    <w:rsid w:val="00AF1EFD"/>
    <w:rsid w:val="00AF2EE5"/>
    <w:rsid w:val="00AF3375"/>
    <w:rsid w:val="00AF397A"/>
    <w:rsid w:val="00AF3DB4"/>
    <w:rsid w:val="00AF4369"/>
    <w:rsid w:val="00AF480B"/>
    <w:rsid w:val="00AF4E99"/>
    <w:rsid w:val="00AF6120"/>
    <w:rsid w:val="00AF6628"/>
    <w:rsid w:val="00B000E3"/>
    <w:rsid w:val="00B01532"/>
    <w:rsid w:val="00B01F58"/>
    <w:rsid w:val="00B02631"/>
    <w:rsid w:val="00B02A14"/>
    <w:rsid w:val="00B02ACB"/>
    <w:rsid w:val="00B033B4"/>
    <w:rsid w:val="00B03725"/>
    <w:rsid w:val="00B037A6"/>
    <w:rsid w:val="00B04148"/>
    <w:rsid w:val="00B0468C"/>
    <w:rsid w:val="00B046C2"/>
    <w:rsid w:val="00B04AB1"/>
    <w:rsid w:val="00B05613"/>
    <w:rsid w:val="00B06409"/>
    <w:rsid w:val="00B067D4"/>
    <w:rsid w:val="00B06CD4"/>
    <w:rsid w:val="00B07CC9"/>
    <w:rsid w:val="00B07DF4"/>
    <w:rsid w:val="00B10C19"/>
    <w:rsid w:val="00B11AD6"/>
    <w:rsid w:val="00B11B6F"/>
    <w:rsid w:val="00B11C2C"/>
    <w:rsid w:val="00B11C65"/>
    <w:rsid w:val="00B11DE8"/>
    <w:rsid w:val="00B11FC8"/>
    <w:rsid w:val="00B125A0"/>
    <w:rsid w:val="00B12DEA"/>
    <w:rsid w:val="00B1396A"/>
    <w:rsid w:val="00B13D78"/>
    <w:rsid w:val="00B1422E"/>
    <w:rsid w:val="00B14460"/>
    <w:rsid w:val="00B14A9F"/>
    <w:rsid w:val="00B14B67"/>
    <w:rsid w:val="00B14E33"/>
    <w:rsid w:val="00B15035"/>
    <w:rsid w:val="00B15193"/>
    <w:rsid w:val="00B1560D"/>
    <w:rsid w:val="00B15A6B"/>
    <w:rsid w:val="00B164E9"/>
    <w:rsid w:val="00B16DC5"/>
    <w:rsid w:val="00B170E9"/>
    <w:rsid w:val="00B179F1"/>
    <w:rsid w:val="00B17B72"/>
    <w:rsid w:val="00B20513"/>
    <w:rsid w:val="00B2071D"/>
    <w:rsid w:val="00B20D7E"/>
    <w:rsid w:val="00B21DB4"/>
    <w:rsid w:val="00B221BC"/>
    <w:rsid w:val="00B22DE0"/>
    <w:rsid w:val="00B22E16"/>
    <w:rsid w:val="00B2337B"/>
    <w:rsid w:val="00B23B0F"/>
    <w:rsid w:val="00B23C54"/>
    <w:rsid w:val="00B24058"/>
    <w:rsid w:val="00B24BCC"/>
    <w:rsid w:val="00B25018"/>
    <w:rsid w:val="00B252EB"/>
    <w:rsid w:val="00B2584E"/>
    <w:rsid w:val="00B25868"/>
    <w:rsid w:val="00B25BD8"/>
    <w:rsid w:val="00B25E9F"/>
    <w:rsid w:val="00B26A7C"/>
    <w:rsid w:val="00B26D19"/>
    <w:rsid w:val="00B27580"/>
    <w:rsid w:val="00B3049A"/>
    <w:rsid w:val="00B30B4F"/>
    <w:rsid w:val="00B30B66"/>
    <w:rsid w:val="00B30BC7"/>
    <w:rsid w:val="00B30CA0"/>
    <w:rsid w:val="00B30D59"/>
    <w:rsid w:val="00B312B0"/>
    <w:rsid w:val="00B31403"/>
    <w:rsid w:val="00B3173D"/>
    <w:rsid w:val="00B32B1A"/>
    <w:rsid w:val="00B32FAE"/>
    <w:rsid w:val="00B3337E"/>
    <w:rsid w:val="00B333EA"/>
    <w:rsid w:val="00B33674"/>
    <w:rsid w:val="00B337EC"/>
    <w:rsid w:val="00B33F92"/>
    <w:rsid w:val="00B341F0"/>
    <w:rsid w:val="00B34C3E"/>
    <w:rsid w:val="00B34F3E"/>
    <w:rsid w:val="00B3538F"/>
    <w:rsid w:val="00B35BCC"/>
    <w:rsid w:val="00B360AF"/>
    <w:rsid w:val="00B361B8"/>
    <w:rsid w:val="00B362EC"/>
    <w:rsid w:val="00B363DC"/>
    <w:rsid w:val="00B36D7A"/>
    <w:rsid w:val="00B37116"/>
    <w:rsid w:val="00B37857"/>
    <w:rsid w:val="00B40C2B"/>
    <w:rsid w:val="00B42230"/>
    <w:rsid w:val="00B434D2"/>
    <w:rsid w:val="00B437A5"/>
    <w:rsid w:val="00B437F3"/>
    <w:rsid w:val="00B43971"/>
    <w:rsid w:val="00B43CAA"/>
    <w:rsid w:val="00B4432B"/>
    <w:rsid w:val="00B44ED0"/>
    <w:rsid w:val="00B4666D"/>
    <w:rsid w:val="00B46EBD"/>
    <w:rsid w:val="00B472B5"/>
    <w:rsid w:val="00B47585"/>
    <w:rsid w:val="00B4760E"/>
    <w:rsid w:val="00B476ED"/>
    <w:rsid w:val="00B47C83"/>
    <w:rsid w:val="00B50327"/>
    <w:rsid w:val="00B50F97"/>
    <w:rsid w:val="00B51A43"/>
    <w:rsid w:val="00B51A76"/>
    <w:rsid w:val="00B51CB8"/>
    <w:rsid w:val="00B51ECA"/>
    <w:rsid w:val="00B51FB4"/>
    <w:rsid w:val="00B5304C"/>
    <w:rsid w:val="00B54C3E"/>
    <w:rsid w:val="00B556CC"/>
    <w:rsid w:val="00B55784"/>
    <w:rsid w:val="00B560BD"/>
    <w:rsid w:val="00B564A0"/>
    <w:rsid w:val="00B564C0"/>
    <w:rsid w:val="00B566F0"/>
    <w:rsid w:val="00B571D4"/>
    <w:rsid w:val="00B5744A"/>
    <w:rsid w:val="00B57CFC"/>
    <w:rsid w:val="00B57F88"/>
    <w:rsid w:val="00B60F20"/>
    <w:rsid w:val="00B610F8"/>
    <w:rsid w:val="00B619B4"/>
    <w:rsid w:val="00B62A82"/>
    <w:rsid w:val="00B62B18"/>
    <w:rsid w:val="00B63489"/>
    <w:rsid w:val="00B638CB"/>
    <w:rsid w:val="00B654C4"/>
    <w:rsid w:val="00B65766"/>
    <w:rsid w:val="00B65D2A"/>
    <w:rsid w:val="00B67298"/>
    <w:rsid w:val="00B6752F"/>
    <w:rsid w:val="00B67668"/>
    <w:rsid w:val="00B706E1"/>
    <w:rsid w:val="00B7091E"/>
    <w:rsid w:val="00B70A76"/>
    <w:rsid w:val="00B70D5A"/>
    <w:rsid w:val="00B71444"/>
    <w:rsid w:val="00B715E5"/>
    <w:rsid w:val="00B72527"/>
    <w:rsid w:val="00B74397"/>
    <w:rsid w:val="00B74FE2"/>
    <w:rsid w:val="00B758C4"/>
    <w:rsid w:val="00B768A6"/>
    <w:rsid w:val="00B77772"/>
    <w:rsid w:val="00B80398"/>
    <w:rsid w:val="00B8166D"/>
    <w:rsid w:val="00B8191E"/>
    <w:rsid w:val="00B824B7"/>
    <w:rsid w:val="00B82997"/>
    <w:rsid w:val="00B82C9C"/>
    <w:rsid w:val="00B833AB"/>
    <w:rsid w:val="00B83D79"/>
    <w:rsid w:val="00B83EE9"/>
    <w:rsid w:val="00B8480F"/>
    <w:rsid w:val="00B84DC1"/>
    <w:rsid w:val="00B85778"/>
    <w:rsid w:val="00B86868"/>
    <w:rsid w:val="00B87CFA"/>
    <w:rsid w:val="00B902CA"/>
    <w:rsid w:val="00B906D5"/>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6A4"/>
    <w:rsid w:val="00B957B3"/>
    <w:rsid w:val="00B971CB"/>
    <w:rsid w:val="00B976F7"/>
    <w:rsid w:val="00B97C7C"/>
    <w:rsid w:val="00BA0557"/>
    <w:rsid w:val="00BA0B93"/>
    <w:rsid w:val="00BA1140"/>
    <w:rsid w:val="00BA18E8"/>
    <w:rsid w:val="00BA2D54"/>
    <w:rsid w:val="00BA3233"/>
    <w:rsid w:val="00BA40D6"/>
    <w:rsid w:val="00BA444C"/>
    <w:rsid w:val="00BA4C76"/>
    <w:rsid w:val="00BA57BE"/>
    <w:rsid w:val="00BA581B"/>
    <w:rsid w:val="00BA5ED9"/>
    <w:rsid w:val="00BA5EFF"/>
    <w:rsid w:val="00BA5FB9"/>
    <w:rsid w:val="00BA6697"/>
    <w:rsid w:val="00BA6B79"/>
    <w:rsid w:val="00BA6B96"/>
    <w:rsid w:val="00BA6BC1"/>
    <w:rsid w:val="00BA6D8A"/>
    <w:rsid w:val="00BA71AE"/>
    <w:rsid w:val="00BA7460"/>
    <w:rsid w:val="00BA7476"/>
    <w:rsid w:val="00BB091B"/>
    <w:rsid w:val="00BB0C8D"/>
    <w:rsid w:val="00BB14A2"/>
    <w:rsid w:val="00BB14DF"/>
    <w:rsid w:val="00BB1B2F"/>
    <w:rsid w:val="00BB35EF"/>
    <w:rsid w:val="00BB3631"/>
    <w:rsid w:val="00BB3838"/>
    <w:rsid w:val="00BB3D62"/>
    <w:rsid w:val="00BB44BD"/>
    <w:rsid w:val="00BB476F"/>
    <w:rsid w:val="00BB47CD"/>
    <w:rsid w:val="00BB4D5B"/>
    <w:rsid w:val="00BB5939"/>
    <w:rsid w:val="00BB6030"/>
    <w:rsid w:val="00BB722D"/>
    <w:rsid w:val="00BB7ACF"/>
    <w:rsid w:val="00BC09D7"/>
    <w:rsid w:val="00BC0EA8"/>
    <w:rsid w:val="00BC161B"/>
    <w:rsid w:val="00BC1702"/>
    <w:rsid w:val="00BC1A66"/>
    <w:rsid w:val="00BC1D8C"/>
    <w:rsid w:val="00BC2230"/>
    <w:rsid w:val="00BC299A"/>
    <w:rsid w:val="00BC3625"/>
    <w:rsid w:val="00BC3D55"/>
    <w:rsid w:val="00BC4B54"/>
    <w:rsid w:val="00BC4CC4"/>
    <w:rsid w:val="00BC4F09"/>
    <w:rsid w:val="00BC5354"/>
    <w:rsid w:val="00BC6142"/>
    <w:rsid w:val="00BC63BB"/>
    <w:rsid w:val="00BC6EDE"/>
    <w:rsid w:val="00BD0C92"/>
    <w:rsid w:val="00BD19A5"/>
    <w:rsid w:val="00BD2D41"/>
    <w:rsid w:val="00BD2D6A"/>
    <w:rsid w:val="00BD3E44"/>
    <w:rsid w:val="00BD3F83"/>
    <w:rsid w:val="00BD41A7"/>
    <w:rsid w:val="00BD4316"/>
    <w:rsid w:val="00BD5385"/>
    <w:rsid w:val="00BD5539"/>
    <w:rsid w:val="00BD6447"/>
    <w:rsid w:val="00BD6469"/>
    <w:rsid w:val="00BD68E2"/>
    <w:rsid w:val="00BD6C5D"/>
    <w:rsid w:val="00BD7205"/>
    <w:rsid w:val="00BE08F8"/>
    <w:rsid w:val="00BE107E"/>
    <w:rsid w:val="00BE13E0"/>
    <w:rsid w:val="00BE1620"/>
    <w:rsid w:val="00BE1CD3"/>
    <w:rsid w:val="00BE2319"/>
    <w:rsid w:val="00BE2541"/>
    <w:rsid w:val="00BE2758"/>
    <w:rsid w:val="00BE2A96"/>
    <w:rsid w:val="00BE2ACD"/>
    <w:rsid w:val="00BE2C9D"/>
    <w:rsid w:val="00BE41BB"/>
    <w:rsid w:val="00BE4ADE"/>
    <w:rsid w:val="00BE51D5"/>
    <w:rsid w:val="00BE5786"/>
    <w:rsid w:val="00BE6498"/>
    <w:rsid w:val="00BE6634"/>
    <w:rsid w:val="00BE6A11"/>
    <w:rsid w:val="00BE794A"/>
    <w:rsid w:val="00BF0936"/>
    <w:rsid w:val="00BF0A89"/>
    <w:rsid w:val="00BF138D"/>
    <w:rsid w:val="00BF181C"/>
    <w:rsid w:val="00BF1A55"/>
    <w:rsid w:val="00BF1F70"/>
    <w:rsid w:val="00BF20B2"/>
    <w:rsid w:val="00BF3B51"/>
    <w:rsid w:val="00BF3BF5"/>
    <w:rsid w:val="00BF3D15"/>
    <w:rsid w:val="00BF4176"/>
    <w:rsid w:val="00BF49F1"/>
    <w:rsid w:val="00BF4EBD"/>
    <w:rsid w:val="00BF54AE"/>
    <w:rsid w:val="00BF5929"/>
    <w:rsid w:val="00BF5A2C"/>
    <w:rsid w:val="00BF5C4F"/>
    <w:rsid w:val="00BF5F44"/>
    <w:rsid w:val="00BF6B6E"/>
    <w:rsid w:val="00BF724E"/>
    <w:rsid w:val="00BF7273"/>
    <w:rsid w:val="00BF73EE"/>
    <w:rsid w:val="00BF7766"/>
    <w:rsid w:val="00BF7CDE"/>
    <w:rsid w:val="00C000EC"/>
    <w:rsid w:val="00C005E9"/>
    <w:rsid w:val="00C00918"/>
    <w:rsid w:val="00C00AF6"/>
    <w:rsid w:val="00C02345"/>
    <w:rsid w:val="00C03376"/>
    <w:rsid w:val="00C048E4"/>
    <w:rsid w:val="00C04CED"/>
    <w:rsid w:val="00C04FA0"/>
    <w:rsid w:val="00C051DB"/>
    <w:rsid w:val="00C05C54"/>
    <w:rsid w:val="00C071B3"/>
    <w:rsid w:val="00C077E7"/>
    <w:rsid w:val="00C07B46"/>
    <w:rsid w:val="00C07CB0"/>
    <w:rsid w:val="00C103C8"/>
    <w:rsid w:val="00C10953"/>
    <w:rsid w:val="00C10E60"/>
    <w:rsid w:val="00C114BE"/>
    <w:rsid w:val="00C118ED"/>
    <w:rsid w:val="00C11C82"/>
    <w:rsid w:val="00C12356"/>
    <w:rsid w:val="00C12465"/>
    <w:rsid w:val="00C124F7"/>
    <w:rsid w:val="00C12F14"/>
    <w:rsid w:val="00C13884"/>
    <w:rsid w:val="00C13A29"/>
    <w:rsid w:val="00C14708"/>
    <w:rsid w:val="00C14BC1"/>
    <w:rsid w:val="00C14C3F"/>
    <w:rsid w:val="00C1555A"/>
    <w:rsid w:val="00C167B8"/>
    <w:rsid w:val="00C16901"/>
    <w:rsid w:val="00C17D7B"/>
    <w:rsid w:val="00C2056D"/>
    <w:rsid w:val="00C20B47"/>
    <w:rsid w:val="00C20EE7"/>
    <w:rsid w:val="00C21603"/>
    <w:rsid w:val="00C218A5"/>
    <w:rsid w:val="00C22169"/>
    <w:rsid w:val="00C22209"/>
    <w:rsid w:val="00C23459"/>
    <w:rsid w:val="00C236C0"/>
    <w:rsid w:val="00C238E0"/>
    <w:rsid w:val="00C23DAD"/>
    <w:rsid w:val="00C24DDA"/>
    <w:rsid w:val="00C25989"/>
    <w:rsid w:val="00C26106"/>
    <w:rsid w:val="00C26B71"/>
    <w:rsid w:val="00C26FB3"/>
    <w:rsid w:val="00C27794"/>
    <w:rsid w:val="00C30352"/>
    <w:rsid w:val="00C309EF"/>
    <w:rsid w:val="00C30AE7"/>
    <w:rsid w:val="00C313BD"/>
    <w:rsid w:val="00C31420"/>
    <w:rsid w:val="00C31C35"/>
    <w:rsid w:val="00C3226C"/>
    <w:rsid w:val="00C33C58"/>
    <w:rsid w:val="00C33F5B"/>
    <w:rsid w:val="00C3515C"/>
    <w:rsid w:val="00C36075"/>
    <w:rsid w:val="00C3623A"/>
    <w:rsid w:val="00C36EAA"/>
    <w:rsid w:val="00C37AC2"/>
    <w:rsid w:val="00C37C8D"/>
    <w:rsid w:val="00C41909"/>
    <w:rsid w:val="00C41B1A"/>
    <w:rsid w:val="00C426FD"/>
    <w:rsid w:val="00C430AD"/>
    <w:rsid w:val="00C43446"/>
    <w:rsid w:val="00C43628"/>
    <w:rsid w:val="00C437CC"/>
    <w:rsid w:val="00C43EC3"/>
    <w:rsid w:val="00C440AC"/>
    <w:rsid w:val="00C44C42"/>
    <w:rsid w:val="00C44D05"/>
    <w:rsid w:val="00C4510F"/>
    <w:rsid w:val="00C45158"/>
    <w:rsid w:val="00C45452"/>
    <w:rsid w:val="00C463BD"/>
    <w:rsid w:val="00C47406"/>
    <w:rsid w:val="00C5033B"/>
    <w:rsid w:val="00C5036C"/>
    <w:rsid w:val="00C51487"/>
    <w:rsid w:val="00C533BF"/>
    <w:rsid w:val="00C53443"/>
    <w:rsid w:val="00C537B3"/>
    <w:rsid w:val="00C5382D"/>
    <w:rsid w:val="00C53A3F"/>
    <w:rsid w:val="00C5431B"/>
    <w:rsid w:val="00C54362"/>
    <w:rsid w:val="00C5437C"/>
    <w:rsid w:val="00C54519"/>
    <w:rsid w:val="00C54B44"/>
    <w:rsid w:val="00C55AE8"/>
    <w:rsid w:val="00C55DD2"/>
    <w:rsid w:val="00C5659B"/>
    <w:rsid w:val="00C56871"/>
    <w:rsid w:val="00C57131"/>
    <w:rsid w:val="00C572A2"/>
    <w:rsid w:val="00C573D8"/>
    <w:rsid w:val="00C613C0"/>
    <w:rsid w:val="00C624BA"/>
    <w:rsid w:val="00C634DE"/>
    <w:rsid w:val="00C63770"/>
    <w:rsid w:val="00C63A17"/>
    <w:rsid w:val="00C63B17"/>
    <w:rsid w:val="00C63C3B"/>
    <w:rsid w:val="00C640EF"/>
    <w:rsid w:val="00C64438"/>
    <w:rsid w:val="00C64543"/>
    <w:rsid w:val="00C6544D"/>
    <w:rsid w:val="00C6564B"/>
    <w:rsid w:val="00C66143"/>
    <w:rsid w:val="00C66177"/>
    <w:rsid w:val="00C667E1"/>
    <w:rsid w:val="00C66D18"/>
    <w:rsid w:val="00C66E1E"/>
    <w:rsid w:val="00C672CE"/>
    <w:rsid w:val="00C674E2"/>
    <w:rsid w:val="00C67BB2"/>
    <w:rsid w:val="00C71424"/>
    <w:rsid w:val="00C71C2C"/>
    <w:rsid w:val="00C73A73"/>
    <w:rsid w:val="00C757D3"/>
    <w:rsid w:val="00C761EF"/>
    <w:rsid w:val="00C77C33"/>
    <w:rsid w:val="00C8063E"/>
    <w:rsid w:val="00C80E34"/>
    <w:rsid w:val="00C82337"/>
    <w:rsid w:val="00C825CF"/>
    <w:rsid w:val="00C829D8"/>
    <w:rsid w:val="00C8364B"/>
    <w:rsid w:val="00C83D6D"/>
    <w:rsid w:val="00C848BA"/>
    <w:rsid w:val="00C85210"/>
    <w:rsid w:val="00C85D4B"/>
    <w:rsid w:val="00C85FE2"/>
    <w:rsid w:val="00C86D6C"/>
    <w:rsid w:val="00C87376"/>
    <w:rsid w:val="00C8769D"/>
    <w:rsid w:val="00C878F9"/>
    <w:rsid w:val="00C87DFC"/>
    <w:rsid w:val="00C9002D"/>
    <w:rsid w:val="00C90525"/>
    <w:rsid w:val="00C9066D"/>
    <w:rsid w:val="00C908CF"/>
    <w:rsid w:val="00C90BD5"/>
    <w:rsid w:val="00C92A90"/>
    <w:rsid w:val="00C93A91"/>
    <w:rsid w:val="00C94138"/>
    <w:rsid w:val="00C9527B"/>
    <w:rsid w:val="00C952D6"/>
    <w:rsid w:val="00C95811"/>
    <w:rsid w:val="00C961C1"/>
    <w:rsid w:val="00C9654C"/>
    <w:rsid w:val="00C96C1C"/>
    <w:rsid w:val="00C96DBD"/>
    <w:rsid w:val="00C97BE7"/>
    <w:rsid w:val="00CA0132"/>
    <w:rsid w:val="00CA08C4"/>
    <w:rsid w:val="00CA115B"/>
    <w:rsid w:val="00CA320C"/>
    <w:rsid w:val="00CA3603"/>
    <w:rsid w:val="00CA3708"/>
    <w:rsid w:val="00CA3787"/>
    <w:rsid w:val="00CA39BF"/>
    <w:rsid w:val="00CA3A18"/>
    <w:rsid w:val="00CA4E49"/>
    <w:rsid w:val="00CA514B"/>
    <w:rsid w:val="00CA53B4"/>
    <w:rsid w:val="00CA6632"/>
    <w:rsid w:val="00CA6E06"/>
    <w:rsid w:val="00CA6E1A"/>
    <w:rsid w:val="00CA7310"/>
    <w:rsid w:val="00CA79EC"/>
    <w:rsid w:val="00CA7C1D"/>
    <w:rsid w:val="00CB0FCA"/>
    <w:rsid w:val="00CB1277"/>
    <w:rsid w:val="00CB12D9"/>
    <w:rsid w:val="00CB13E1"/>
    <w:rsid w:val="00CB160C"/>
    <w:rsid w:val="00CB1B18"/>
    <w:rsid w:val="00CB248F"/>
    <w:rsid w:val="00CB2654"/>
    <w:rsid w:val="00CB290D"/>
    <w:rsid w:val="00CB2CD7"/>
    <w:rsid w:val="00CB31E1"/>
    <w:rsid w:val="00CB33F5"/>
    <w:rsid w:val="00CB394F"/>
    <w:rsid w:val="00CB3DFD"/>
    <w:rsid w:val="00CB3E9B"/>
    <w:rsid w:val="00CB503B"/>
    <w:rsid w:val="00CB56FB"/>
    <w:rsid w:val="00CB5700"/>
    <w:rsid w:val="00CB5A4B"/>
    <w:rsid w:val="00CB5AC8"/>
    <w:rsid w:val="00CB6AC2"/>
    <w:rsid w:val="00CB7CFA"/>
    <w:rsid w:val="00CC05F3"/>
    <w:rsid w:val="00CC068A"/>
    <w:rsid w:val="00CC0D9F"/>
    <w:rsid w:val="00CC1312"/>
    <w:rsid w:val="00CC14EF"/>
    <w:rsid w:val="00CC1887"/>
    <w:rsid w:val="00CC1A9E"/>
    <w:rsid w:val="00CC22CB"/>
    <w:rsid w:val="00CC23D1"/>
    <w:rsid w:val="00CC28A7"/>
    <w:rsid w:val="00CC2CBC"/>
    <w:rsid w:val="00CC2CD1"/>
    <w:rsid w:val="00CC35E1"/>
    <w:rsid w:val="00CC4E6E"/>
    <w:rsid w:val="00CC51ED"/>
    <w:rsid w:val="00CC53AA"/>
    <w:rsid w:val="00CC5B83"/>
    <w:rsid w:val="00CC5CE3"/>
    <w:rsid w:val="00CC6D21"/>
    <w:rsid w:val="00CC7F14"/>
    <w:rsid w:val="00CD0821"/>
    <w:rsid w:val="00CD2CE4"/>
    <w:rsid w:val="00CD2E6D"/>
    <w:rsid w:val="00CD316F"/>
    <w:rsid w:val="00CD478A"/>
    <w:rsid w:val="00CD4AD9"/>
    <w:rsid w:val="00CD519C"/>
    <w:rsid w:val="00CD5A72"/>
    <w:rsid w:val="00CD7087"/>
    <w:rsid w:val="00CD73AB"/>
    <w:rsid w:val="00CE07B1"/>
    <w:rsid w:val="00CE0B00"/>
    <w:rsid w:val="00CE0B23"/>
    <w:rsid w:val="00CE29C9"/>
    <w:rsid w:val="00CE2C52"/>
    <w:rsid w:val="00CE2CF9"/>
    <w:rsid w:val="00CE3974"/>
    <w:rsid w:val="00CE3B76"/>
    <w:rsid w:val="00CE5D4C"/>
    <w:rsid w:val="00CE62C5"/>
    <w:rsid w:val="00CE6FB3"/>
    <w:rsid w:val="00CE717C"/>
    <w:rsid w:val="00CE7513"/>
    <w:rsid w:val="00CE7FF9"/>
    <w:rsid w:val="00CF06A7"/>
    <w:rsid w:val="00CF1777"/>
    <w:rsid w:val="00CF198A"/>
    <w:rsid w:val="00CF2385"/>
    <w:rsid w:val="00CF291A"/>
    <w:rsid w:val="00CF298C"/>
    <w:rsid w:val="00CF2BCF"/>
    <w:rsid w:val="00CF2F7A"/>
    <w:rsid w:val="00CF3057"/>
    <w:rsid w:val="00CF3629"/>
    <w:rsid w:val="00CF3750"/>
    <w:rsid w:val="00CF3837"/>
    <w:rsid w:val="00CF3C10"/>
    <w:rsid w:val="00CF3DD5"/>
    <w:rsid w:val="00CF4173"/>
    <w:rsid w:val="00CF4680"/>
    <w:rsid w:val="00CF55A3"/>
    <w:rsid w:val="00CF573F"/>
    <w:rsid w:val="00CF614D"/>
    <w:rsid w:val="00CF6365"/>
    <w:rsid w:val="00CF64F9"/>
    <w:rsid w:val="00CF664E"/>
    <w:rsid w:val="00CF6F4E"/>
    <w:rsid w:val="00CF732E"/>
    <w:rsid w:val="00CF73D1"/>
    <w:rsid w:val="00D004C3"/>
    <w:rsid w:val="00D0059E"/>
    <w:rsid w:val="00D00FF1"/>
    <w:rsid w:val="00D01058"/>
    <w:rsid w:val="00D02351"/>
    <w:rsid w:val="00D023D9"/>
    <w:rsid w:val="00D02A07"/>
    <w:rsid w:val="00D02ADA"/>
    <w:rsid w:val="00D036C2"/>
    <w:rsid w:val="00D03992"/>
    <w:rsid w:val="00D03EC6"/>
    <w:rsid w:val="00D051A0"/>
    <w:rsid w:val="00D05306"/>
    <w:rsid w:val="00D05744"/>
    <w:rsid w:val="00D05A33"/>
    <w:rsid w:val="00D05B9D"/>
    <w:rsid w:val="00D05C61"/>
    <w:rsid w:val="00D06250"/>
    <w:rsid w:val="00D064EE"/>
    <w:rsid w:val="00D0793D"/>
    <w:rsid w:val="00D079E7"/>
    <w:rsid w:val="00D10E21"/>
    <w:rsid w:val="00D11021"/>
    <w:rsid w:val="00D11071"/>
    <w:rsid w:val="00D11916"/>
    <w:rsid w:val="00D12B2A"/>
    <w:rsid w:val="00D139CC"/>
    <w:rsid w:val="00D13E79"/>
    <w:rsid w:val="00D140D3"/>
    <w:rsid w:val="00D1502C"/>
    <w:rsid w:val="00D15189"/>
    <w:rsid w:val="00D152C8"/>
    <w:rsid w:val="00D162DF"/>
    <w:rsid w:val="00D166E8"/>
    <w:rsid w:val="00D1689F"/>
    <w:rsid w:val="00D16FFE"/>
    <w:rsid w:val="00D17E22"/>
    <w:rsid w:val="00D20AD2"/>
    <w:rsid w:val="00D20F3B"/>
    <w:rsid w:val="00D213BC"/>
    <w:rsid w:val="00D21513"/>
    <w:rsid w:val="00D2237D"/>
    <w:rsid w:val="00D22C36"/>
    <w:rsid w:val="00D23BEE"/>
    <w:rsid w:val="00D24409"/>
    <w:rsid w:val="00D248E7"/>
    <w:rsid w:val="00D2500E"/>
    <w:rsid w:val="00D250F4"/>
    <w:rsid w:val="00D27F58"/>
    <w:rsid w:val="00D301E9"/>
    <w:rsid w:val="00D31727"/>
    <w:rsid w:val="00D31858"/>
    <w:rsid w:val="00D318A5"/>
    <w:rsid w:val="00D31979"/>
    <w:rsid w:val="00D31A22"/>
    <w:rsid w:val="00D32BDB"/>
    <w:rsid w:val="00D3333F"/>
    <w:rsid w:val="00D3354C"/>
    <w:rsid w:val="00D33594"/>
    <w:rsid w:val="00D341FE"/>
    <w:rsid w:val="00D34D6A"/>
    <w:rsid w:val="00D34F58"/>
    <w:rsid w:val="00D34FC4"/>
    <w:rsid w:val="00D354D0"/>
    <w:rsid w:val="00D35CF7"/>
    <w:rsid w:val="00D36060"/>
    <w:rsid w:val="00D360D8"/>
    <w:rsid w:val="00D36F21"/>
    <w:rsid w:val="00D378FB"/>
    <w:rsid w:val="00D3790A"/>
    <w:rsid w:val="00D37F01"/>
    <w:rsid w:val="00D4063C"/>
    <w:rsid w:val="00D40891"/>
    <w:rsid w:val="00D414A8"/>
    <w:rsid w:val="00D41692"/>
    <w:rsid w:val="00D417F5"/>
    <w:rsid w:val="00D424A5"/>
    <w:rsid w:val="00D42C55"/>
    <w:rsid w:val="00D430A2"/>
    <w:rsid w:val="00D4377C"/>
    <w:rsid w:val="00D43BB1"/>
    <w:rsid w:val="00D43C47"/>
    <w:rsid w:val="00D4433E"/>
    <w:rsid w:val="00D458CD"/>
    <w:rsid w:val="00D46554"/>
    <w:rsid w:val="00D47533"/>
    <w:rsid w:val="00D47DA2"/>
    <w:rsid w:val="00D47F0E"/>
    <w:rsid w:val="00D50481"/>
    <w:rsid w:val="00D506C4"/>
    <w:rsid w:val="00D5090D"/>
    <w:rsid w:val="00D51795"/>
    <w:rsid w:val="00D51A35"/>
    <w:rsid w:val="00D51DE6"/>
    <w:rsid w:val="00D51F35"/>
    <w:rsid w:val="00D522C5"/>
    <w:rsid w:val="00D528D8"/>
    <w:rsid w:val="00D52C59"/>
    <w:rsid w:val="00D52F09"/>
    <w:rsid w:val="00D533FC"/>
    <w:rsid w:val="00D5344A"/>
    <w:rsid w:val="00D53876"/>
    <w:rsid w:val="00D53C28"/>
    <w:rsid w:val="00D5415A"/>
    <w:rsid w:val="00D54255"/>
    <w:rsid w:val="00D543F9"/>
    <w:rsid w:val="00D54CDE"/>
    <w:rsid w:val="00D5531D"/>
    <w:rsid w:val="00D55D98"/>
    <w:rsid w:val="00D55EFE"/>
    <w:rsid w:val="00D562F8"/>
    <w:rsid w:val="00D56A84"/>
    <w:rsid w:val="00D57545"/>
    <w:rsid w:val="00D60043"/>
    <w:rsid w:val="00D600D0"/>
    <w:rsid w:val="00D60707"/>
    <w:rsid w:val="00D60FA9"/>
    <w:rsid w:val="00D61551"/>
    <w:rsid w:val="00D61743"/>
    <w:rsid w:val="00D617D4"/>
    <w:rsid w:val="00D6192A"/>
    <w:rsid w:val="00D61990"/>
    <w:rsid w:val="00D62BDD"/>
    <w:rsid w:val="00D62CC6"/>
    <w:rsid w:val="00D62EBF"/>
    <w:rsid w:val="00D63A0A"/>
    <w:rsid w:val="00D63F6F"/>
    <w:rsid w:val="00D64F22"/>
    <w:rsid w:val="00D666D4"/>
    <w:rsid w:val="00D66CA9"/>
    <w:rsid w:val="00D67D44"/>
    <w:rsid w:val="00D70222"/>
    <w:rsid w:val="00D704B8"/>
    <w:rsid w:val="00D70B60"/>
    <w:rsid w:val="00D71287"/>
    <w:rsid w:val="00D714B6"/>
    <w:rsid w:val="00D71F4A"/>
    <w:rsid w:val="00D720CB"/>
    <w:rsid w:val="00D72695"/>
    <w:rsid w:val="00D72927"/>
    <w:rsid w:val="00D72C39"/>
    <w:rsid w:val="00D733A2"/>
    <w:rsid w:val="00D73422"/>
    <w:rsid w:val="00D73A66"/>
    <w:rsid w:val="00D74BE8"/>
    <w:rsid w:val="00D75A53"/>
    <w:rsid w:val="00D76689"/>
    <w:rsid w:val="00D779AA"/>
    <w:rsid w:val="00D77E8C"/>
    <w:rsid w:val="00D80D65"/>
    <w:rsid w:val="00D80D74"/>
    <w:rsid w:val="00D80DEB"/>
    <w:rsid w:val="00D80ED9"/>
    <w:rsid w:val="00D80EFC"/>
    <w:rsid w:val="00D80FC7"/>
    <w:rsid w:val="00D81054"/>
    <w:rsid w:val="00D82A79"/>
    <w:rsid w:val="00D83260"/>
    <w:rsid w:val="00D833B7"/>
    <w:rsid w:val="00D83671"/>
    <w:rsid w:val="00D83EA4"/>
    <w:rsid w:val="00D84727"/>
    <w:rsid w:val="00D86210"/>
    <w:rsid w:val="00D8622C"/>
    <w:rsid w:val="00D867A0"/>
    <w:rsid w:val="00D8700D"/>
    <w:rsid w:val="00D90546"/>
    <w:rsid w:val="00D9168B"/>
    <w:rsid w:val="00D91948"/>
    <w:rsid w:val="00D924B0"/>
    <w:rsid w:val="00D924D4"/>
    <w:rsid w:val="00D92DDB"/>
    <w:rsid w:val="00D92F0C"/>
    <w:rsid w:val="00D93229"/>
    <w:rsid w:val="00D93302"/>
    <w:rsid w:val="00D9349B"/>
    <w:rsid w:val="00D93B06"/>
    <w:rsid w:val="00D93EF4"/>
    <w:rsid w:val="00D94033"/>
    <w:rsid w:val="00D941DE"/>
    <w:rsid w:val="00D942F3"/>
    <w:rsid w:val="00D94799"/>
    <w:rsid w:val="00D9483B"/>
    <w:rsid w:val="00D94D41"/>
    <w:rsid w:val="00D94F15"/>
    <w:rsid w:val="00D95615"/>
    <w:rsid w:val="00D9626C"/>
    <w:rsid w:val="00D9762D"/>
    <w:rsid w:val="00D976D9"/>
    <w:rsid w:val="00DA0042"/>
    <w:rsid w:val="00DA0679"/>
    <w:rsid w:val="00DA0E3E"/>
    <w:rsid w:val="00DA1405"/>
    <w:rsid w:val="00DA1602"/>
    <w:rsid w:val="00DA1C46"/>
    <w:rsid w:val="00DA28FE"/>
    <w:rsid w:val="00DA3AB5"/>
    <w:rsid w:val="00DA3C33"/>
    <w:rsid w:val="00DA40B1"/>
    <w:rsid w:val="00DA50FA"/>
    <w:rsid w:val="00DA5103"/>
    <w:rsid w:val="00DA5776"/>
    <w:rsid w:val="00DA57EE"/>
    <w:rsid w:val="00DA734B"/>
    <w:rsid w:val="00DA7C22"/>
    <w:rsid w:val="00DB06A7"/>
    <w:rsid w:val="00DB08E7"/>
    <w:rsid w:val="00DB130C"/>
    <w:rsid w:val="00DB14ED"/>
    <w:rsid w:val="00DB3066"/>
    <w:rsid w:val="00DB306A"/>
    <w:rsid w:val="00DB3EEE"/>
    <w:rsid w:val="00DB4A21"/>
    <w:rsid w:val="00DB4C97"/>
    <w:rsid w:val="00DB5182"/>
    <w:rsid w:val="00DB53CB"/>
    <w:rsid w:val="00DB5A7E"/>
    <w:rsid w:val="00DB6DB0"/>
    <w:rsid w:val="00DB6E3C"/>
    <w:rsid w:val="00DC04E2"/>
    <w:rsid w:val="00DC06FF"/>
    <w:rsid w:val="00DC071A"/>
    <w:rsid w:val="00DC121B"/>
    <w:rsid w:val="00DC1CFF"/>
    <w:rsid w:val="00DC1DBB"/>
    <w:rsid w:val="00DC1E39"/>
    <w:rsid w:val="00DC1E8C"/>
    <w:rsid w:val="00DC1ED0"/>
    <w:rsid w:val="00DC1F63"/>
    <w:rsid w:val="00DC2041"/>
    <w:rsid w:val="00DC22EC"/>
    <w:rsid w:val="00DC2458"/>
    <w:rsid w:val="00DC26E2"/>
    <w:rsid w:val="00DC2C44"/>
    <w:rsid w:val="00DC2D14"/>
    <w:rsid w:val="00DC32DF"/>
    <w:rsid w:val="00DC341E"/>
    <w:rsid w:val="00DC344A"/>
    <w:rsid w:val="00DC3FBB"/>
    <w:rsid w:val="00DC4699"/>
    <w:rsid w:val="00DC5476"/>
    <w:rsid w:val="00DC6C1F"/>
    <w:rsid w:val="00DC711E"/>
    <w:rsid w:val="00DC75CA"/>
    <w:rsid w:val="00DC786C"/>
    <w:rsid w:val="00DC7F1B"/>
    <w:rsid w:val="00DD09CF"/>
    <w:rsid w:val="00DD0AA9"/>
    <w:rsid w:val="00DD0C12"/>
    <w:rsid w:val="00DD176A"/>
    <w:rsid w:val="00DD3F5E"/>
    <w:rsid w:val="00DD44FE"/>
    <w:rsid w:val="00DD509C"/>
    <w:rsid w:val="00DD5338"/>
    <w:rsid w:val="00DD5350"/>
    <w:rsid w:val="00DD5C67"/>
    <w:rsid w:val="00DD633E"/>
    <w:rsid w:val="00DD6AF6"/>
    <w:rsid w:val="00DD7038"/>
    <w:rsid w:val="00DD777C"/>
    <w:rsid w:val="00DD7A8D"/>
    <w:rsid w:val="00DE01AB"/>
    <w:rsid w:val="00DE01B6"/>
    <w:rsid w:val="00DE047F"/>
    <w:rsid w:val="00DE0BFD"/>
    <w:rsid w:val="00DE0F8F"/>
    <w:rsid w:val="00DE1ADC"/>
    <w:rsid w:val="00DE1F3E"/>
    <w:rsid w:val="00DE1FBF"/>
    <w:rsid w:val="00DE1FCD"/>
    <w:rsid w:val="00DE2B0B"/>
    <w:rsid w:val="00DE3563"/>
    <w:rsid w:val="00DE369A"/>
    <w:rsid w:val="00DE4BEA"/>
    <w:rsid w:val="00DE4F81"/>
    <w:rsid w:val="00DE506F"/>
    <w:rsid w:val="00DE51C3"/>
    <w:rsid w:val="00DE57D4"/>
    <w:rsid w:val="00DE5CF7"/>
    <w:rsid w:val="00DE5E46"/>
    <w:rsid w:val="00DE7226"/>
    <w:rsid w:val="00DE72F4"/>
    <w:rsid w:val="00DE7AB4"/>
    <w:rsid w:val="00DE7EAD"/>
    <w:rsid w:val="00DF083A"/>
    <w:rsid w:val="00DF18AC"/>
    <w:rsid w:val="00DF2227"/>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A77"/>
    <w:rsid w:val="00E01EB9"/>
    <w:rsid w:val="00E024EF"/>
    <w:rsid w:val="00E02D39"/>
    <w:rsid w:val="00E03105"/>
    <w:rsid w:val="00E031FF"/>
    <w:rsid w:val="00E03975"/>
    <w:rsid w:val="00E04213"/>
    <w:rsid w:val="00E04ADB"/>
    <w:rsid w:val="00E058C6"/>
    <w:rsid w:val="00E05911"/>
    <w:rsid w:val="00E0661F"/>
    <w:rsid w:val="00E077F0"/>
    <w:rsid w:val="00E078FA"/>
    <w:rsid w:val="00E07AA3"/>
    <w:rsid w:val="00E07C6F"/>
    <w:rsid w:val="00E1180E"/>
    <w:rsid w:val="00E12A3E"/>
    <w:rsid w:val="00E12AB3"/>
    <w:rsid w:val="00E1311E"/>
    <w:rsid w:val="00E136A0"/>
    <w:rsid w:val="00E13D22"/>
    <w:rsid w:val="00E1416C"/>
    <w:rsid w:val="00E14562"/>
    <w:rsid w:val="00E14A73"/>
    <w:rsid w:val="00E14E2D"/>
    <w:rsid w:val="00E15127"/>
    <w:rsid w:val="00E1522A"/>
    <w:rsid w:val="00E15882"/>
    <w:rsid w:val="00E163E6"/>
    <w:rsid w:val="00E166CC"/>
    <w:rsid w:val="00E16F0C"/>
    <w:rsid w:val="00E17828"/>
    <w:rsid w:val="00E17A88"/>
    <w:rsid w:val="00E17C03"/>
    <w:rsid w:val="00E2026E"/>
    <w:rsid w:val="00E204C5"/>
    <w:rsid w:val="00E204D3"/>
    <w:rsid w:val="00E211ED"/>
    <w:rsid w:val="00E2304B"/>
    <w:rsid w:val="00E23DF5"/>
    <w:rsid w:val="00E24010"/>
    <w:rsid w:val="00E2462E"/>
    <w:rsid w:val="00E25B38"/>
    <w:rsid w:val="00E2688F"/>
    <w:rsid w:val="00E26ADB"/>
    <w:rsid w:val="00E26D11"/>
    <w:rsid w:val="00E26DEC"/>
    <w:rsid w:val="00E276EF"/>
    <w:rsid w:val="00E27DE9"/>
    <w:rsid w:val="00E302B3"/>
    <w:rsid w:val="00E306B3"/>
    <w:rsid w:val="00E30ACC"/>
    <w:rsid w:val="00E30DBE"/>
    <w:rsid w:val="00E313BF"/>
    <w:rsid w:val="00E31568"/>
    <w:rsid w:val="00E31CC1"/>
    <w:rsid w:val="00E31CF5"/>
    <w:rsid w:val="00E323C0"/>
    <w:rsid w:val="00E32786"/>
    <w:rsid w:val="00E35449"/>
    <w:rsid w:val="00E355A8"/>
    <w:rsid w:val="00E357A1"/>
    <w:rsid w:val="00E36010"/>
    <w:rsid w:val="00E36570"/>
    <w:rsid w:val="00E3671B"/>
    <w:rsid w:val="00E3700F"/>
    <w:rsid w:val="00E37821"/>
    <w:rsid w:val="00E37FC2"/>
    <w:rsid w:val="00E40603"/>
    <w:rsid w:val="00E406AD"/>
    <w:rsid w:val="00E407EB"/>
    <w:rsid w:val="00E40BBC"/>
    <w:rsid w:val="00E40D20"/>
    <w:rsid w:val="00E4121B"/>
    <w:rsid w:val="00E41739"/>
    <w:rsid w:val="00E43DE3"/>
    <w:rsid w:val="00E447E0"/>
    <w:rsid w:val="00E453A1"/>
    <w:rsid w:val="00E45689"/>
    <w:rsid w:val="00E46FDB"/>
    <w:rsid w:val="00E47EB6"/>
    <w:rsid w:val="00E50207"/>
    <w:rsid w:val="00E50375"/>
    <w:rsid w:val="00E5134C"/>
    <w:rsid w:val="00E51ECD"/>
    <w:rsid w:val="00E51FEF"/>
    <w:rsid w:val="00E536D6"/>
    <w:rsid w:val="00E53E5E"/>
    <w:rsid w:val="00E53F3F"/>
    <w:rsid w:val="00E53FD0"/>
    <w:rsid w:val="00E54239"/>
    <w:rsid w:val="00E549F6"/>
    <w:rsid w:val="00E54B54"/>
    <w:rsid w:val="00E54D05"/>
    <w:rsid w:val="00E55D72"/>
    <w:rsid w:val="00E567BC"/>
    <w:rsid w:val="00E56BF7"/>
    <w:rsid w:val="00E56CA8"/>
    <w:rsid w:val="00E5779C"/>
    <w:rsid w:val="00E57813"/>
    <w:rsid w:val="00E57922"/>
    <w:rsid w:val="00E57B54"/>
    <w:rsid w:val="00E60882"/>
    <w:rsid w:val="00E6144C"/>
    <w:rsid w:val="00E61724"/>
    <w:rsid w:val="00E61D03"/>
    <w:rsid w:val="00E63FD9"/>
    <w:rsid w:val="00E641DD"/>
    <w:rsid w:val="00E64438"/>
    <w:rsid w:val="00E64857"/>
    <w:rsid w:val="00E64FEA"/>
    <w:rsid w:val="00E6560A"/>
    <w:rsid w:val="00E65758"/>
    <w:rsid w:val="00E66575"/>
    <w:rsid w:val="00E6662D"/>
    <w:rsid w:val="00E66672"/>
    <w:rsid w:val="00E66A67"/>
    <w:rsid w:val="00E66FD7"/>
    <w:rsid w:val="00E67BE6"/>
    <w:rsid w:val="00E67D87"/>
    <w:rsid w:val="00E7007D"/>
    <w:rsid w:val="00E7029D"/>
    <w:rsid w:val="00E70615"/>
    <w:rsid w:val="00E708FB"/>
    <w:rsid w:val="00E70959"/>
    <w:rsid w:val="00E70A81"/>
    <w:rsid w:val="00E720D5"/>
    <w:rsid w:val="00E73083"/>
    <w:rsid w:val="00E737EF"/>
    <w:rsid w:val="00E744E0"/>
    <w:rsid w:val="00E74523"/>
    <w:rsid w:val="00E74C08"/>
    <w:rsid w:val="00E74F8F"/>
    <w:rsid w:val="00E75C6A"/>
    <w:rsid w:val="00E762E3"/>
    <w:rsid w:val="00E76F26"/>
    <w:rsid w:val="00E77874"/>
    <w:rsid w:val="00E80615"/>
    <w:rsid w:val="00E8082C"/>
    <w:rsid w:val="00E80E7E"/>
    <w:rsid w:val="00E8199F"/>
    <w:rsid w:val="00E82490"/>
    <w:rsid w:val="00E82CD7"/>
    <w:rsid w:val="00E836CB"/>
    <w:rsid w:val="00E85DB2"/>
    <w:rsid w:val="00E86A58"/>
    <w:rsid w:val="00E86AA2"/>
    <w:rsid w:val="00E86D71"/>
    <w:rsid w:val="00E87019"/>
    <w:rsid w:val="00E87874"/>
    <w:rsid w:val="00E87941"/>
    <w:rsid w:val="00E87F0C"/>
    <w:rsid w:val="00E901BE"/>
    <w:rsid w:val="00E90A65"/>
    <w:rsid w:val="00E9100D"/>
    <w:rsid w:val="00E91028"/>
    <w:rsid w:val="00E916D6"/>
    <w:rsid w:val="00E91A1D"/>
    <w:rsid w:val="00E91F43"/>
    <w:rsid w:val="00E925F6"/>
    <w:rsid w:val="00E9295D"/>
    <w:rsid w:val="00E95325"/>
    <w:rsid w:val="00E96884"/>
    <w:rsid w:val="00E96ED9"/>
    <w:rsid w:val="00E97EAC"/>
    <w:rsid w:val="00EA12CC"/>
    <w:rsid w:val="00EA19B6"/>
    <w:rsid w:val="00EA2736"/>
    <w:rsid w:val="00EA2A5C"/>
    <w:rsid w:val="00EA3679"/>
    <w:rsid w:val="00EA3DB8"/>
    <w:rsid w:val="00EA43E1"/>
    <w:rsid w:val="00EA4413"/>
    <w:rsid w:val="00EA4F52"/>
    <w:rsid w:val="00EA4FCB"/>
    <w:rsid w:val="00EA5452"/>
    <w:rsid w:val="00EA5668"/>
    <w:rsid w:val="00EA6411"/>
    <w:rsid w:val="00EA6C28"/>
    <w:rsid w:val="00EA7019"/>
    <w:rsid w:val="00EA74C7"/>
    <w:rsid w:val="00EB0668"/>
    <w:rsid w:val="00EB0AD0"/>
    <w:rsid w:val="00EB0F3C"/>
    <w:rsid w:val="00EB1C21"/>
    <w:rsid w:val="00EB1DC6"/>
    <w:rsid w:val="00EB2878"/>
    <w:rsid w:val="00EB2E95"/>
    <w:rsid w:val="00EB2EF5"/>
    <w:rsid w:val="00EB31C2"/>
    <w:rsid w:val="00EB3593"/>
    <w:rsid w:val="00EB3C3D"/>
    <w:rsid w:val="00EB44D6"/>
    <w:rsid w:val="00EB485B"/>
    <w:rsid w:val="00EB495A"/>
    <w:rsid w:val="00EB4DEA"/>
    <w:rsid w:val="00EB53C7"/>
    <w:rsid w:val="00EB6F88"/>
    <w:rsid w:val="00EB7148"/>
    <w:rsid w:val="00EB7D46"/>
    <w:rsid w:val="00EC0040"/>
    <w:rsid w:val="00EC017A"/>
    <w:rsid w:val="00EC13CB"/>
    <w:rsid w:val="00EC15C1"/>
    <w:rsid w:val="00EC1837"/>
    <w:rsid w:val="00EC1A5B"/>
    <w:rsid w:val="00EC2358"/>
    <w:rsid w:val="00EC2482"/>
    <w:rsid w:val="00EC30D4"/>
    <w:rsid w:val="00EC4638"/>
    <w:rsid w:val="00EC5295"/>
    <w:rsid w:val="00EC5FD8"/>
    <w:rsid w:val="00EC6182"/>
    <w:rsid w:val="00EC61F1"/>
    <w:rsid w:val="00EC6940"/>
    <w:rsid w:val="00EC7441"/>
    <w:rsid w:val="00EC7959"/>
    <w:rsid w:val="00ED0D78"/>
    <w:rsid w:val="00ED10E5"/>
    <w:rsid w:val="00ED1B02"/>
    <w:rsid w:val="00ED22F7"/>
    <w:rsid w:val="00ED2451"/>
    <w:rsid w:val="00ED2464"/>
    <w:rsid w:val="00ED2A69"/>
    <w:rsid w:val="00ED2B31"/>
    <w:rsid w:val="00ED4B22"/>
    <w:rsid w:val="00ED4D4F"/>
    <w:rsid w:val="00ED518A"/>
    <w:rsid w:val="00ED63B2"/>
    <w:rsid w:val="00ED673F"/>
    <w:rsid w:val="00ED6A5E"/>
    <w:rsid w:val="00ED74F9"/>
    <w:rsid w:val="00EE03F8"/>
    <w:rsid w:val="00EE09B4"/>
    <w:rsid w:val="00EE0CDD"/>
    <w:rsid w:val="00EE1324"/>
    <w:rsid w:val="00EE17AE"/>
    <w:rsid w:val="00EE1F92"/>
    <w:rsid w:val="00EE2663"/>
    <w:rsid w:val="00EE32F7"/>
    <w:rsid w:val="00EE365F"/>
    <w:rsid w:val="00EE410E"/>
    <w:rsid w:val="00EE47DB"/>
    <w:rsid w:val="00EE48B8"/>
    <w:rsid w:val="00EE4CC2"/>
    <w:rsid w:val="00EE5479"/>
    <w:rsid w:val="00EE5A07"/>
    <w:rsid w:val="00EE5FAB"/>
    <w:rsid w:val="00EE6992"/>
    <w:rsid w:val="00EE702E"/>
    <w:rsid w:val="00EE733A"/>
    <w:rsid w:val="00EE777E"/>
    <w:rsid w:val="00EE7E70"/>
    <w:rsid w:val="00EF2BCB"/>
    <w:rsid w:val="00EF2FDB"/>
    <w:rsid w:val="00EF32D3"/>
    <w:rsid w:val="00EF373C"/>
    <w:rsid w:val="00EF39C4"/>
    <w:rsid w:val="00EF3BC0"/>
    <w:rsid w:val="00EF417A"/>
    <w:rsid w:val="00EF4533"/>
    <w:rsid w:val="00EF4925"/>
    <w:rsid w:val="00EF4958"/>
    <w:rsid w:val="00EF4B29"/>
    <w:rsid w:val="00EF4B8B"/>
    <w:rsid w:val="00EF5178"/>
    <w:rsid w:val="00EF532C"/>
    <w:rsid w:val="00EF546C"/>
    <w:rsid w:val="00EF54C1"/>
    <w:rsid w:val="00EF5D17"/>
    <w:rsid w:val="00EF5DE9"/>
    <w:rsid w:val="00EF720B"/>
    <w:rsid w:val="00EF7299"/>
    <w:rsid w:val="00EF732C"/>
    <w:rsid w:val="00F002BC"/>
    <w:rsid w:val="00F01AF3"/>
    <w:rsid w:val="00F0227B"/>
    <w:rsid w:val="00F02353"/>
    <w:rsid w:val="00F025D8"/>
    <w:rsid w:val="00F02672"/>
    <w:rsid w:val="00F02A87"/>
    <w:rsid w:val="00F02D14"/>
    <w:rsid w:val="00F03DC4"/>
    <w:rsid w:val="00F04F9A"/>
    <w:rsid w:val="00F0572A"/>
    <w:rsid w:val="00F05F13"/>
    <w:rsid w:val="00F06BCB"/>
    <w:rsid w:val="00F0781F"/>
    <w:rsid w:val="00F07836"/>
    <w:rsid w:val="00F10B23"/>
    <w:rsid w:val="00F11AF1"/>
    <w:rsid w:val="00F11EC1"/>
    <w:rsid w:val="00F127DB"/>
    <w:rsid w:val="00F12A57"/>
    <w:rsid w:val="00F12C23"/>
    <w:rsid w:val="00F13099"/>
    <w:rsid w:val="00F13601"/>
    <w:rsid w:val="00F1459F"/>
    <w:rsid w:val="00F1497D"/>
    <w:rsid w:val="00F15897"/>
    <w:rsid w:val="00F15F6A"/>
    <w:rsid w:val="00F16EDB"/>
    <w:rsid w:val="00F174CB"/>
    <w:rsid w:val="00F179AD"/>
    <w:rsid w:val="00F17D04"/>
    <w:rsid w:val="00F21062"/>
    <w:rsid w:val="00F2182F"/>
    <w:rsid w:val="00F21B38"/>
    <w:rsid w:val="00F2279C"/>
    <w:rsid w:val="00F22962"/>
    <w:rsid w:val="00F22B6F"/>
    <w:rsid w:val="00F234B6"/>
    <w:rsid w:val="00F23DC6"/>
    <w:rsid w:val="00F24024"/>
    <w:rsid w:val="00F24027"/>
    <w:rsid w:val="00F250C1"/>
    <w:rsid w:val="00F25DA2"/>
    <w:rsid w:val="00F26539"/>
    <w:rsid w:val="00F26E84"/>
    <w:rsid w:val="00F27BF5"/>
    <w:rsid w:val="00F27C75"/>
    <w:rsid w:val="00F27C91"/>
    <w:rsid w:val="00F31367"/>
    <w:rsid w:val="00F319D3"/>
    <w:rsid w:val="00F32BC8"/>
    <w:rsid w:val="00F32DFE"/>
    <w:rsid w:val="00F33DC0"/>
    <w:rsid w:val="00F33DD9"/>
    <w:rsid w:val="00F33FE8"/>
    <w:rsid w:val="00F34A6D"/>
    <w:rsid w:val="00F35CD3"/>
    <w:rsid w:val="00F35DC4"/>
    <w:rsid w:val="00F35FF0"/>
    <w:rsid w:val="00F360E8"/>
    <w:rsid w:val="00F36D97"/>
    <w:rsid w:val="00F373F1"/>
    <w:rsid w:val="00F377C0"/>
    <w:rsid w:val="00F400A2"/>
    <w:rsid w:val="00F40244"/>
    <w:rsid w:val="00F404EB"/>
    <w:rsid w:val="00F406D7"/>
    <w:rsid w:val="00F408E7"/>
    <w:rsid w:val="00F4156D"/>
    <w:rsid w:val="00F415DB"/>
    <w:rsid w:val="00F4231F"/>
    <w:rsid w:val="00F43271"/>
    <w:rsid w:val="00F43516"/>
    <w:rsid w:val="00F43768"/>
    <w:rsid w:val="00F43A77"/>
    <w:rsid w:val="00F444D8"/>
    <w:rsid w:val="00F4522C"/>
    <w:rsid w:val="00F45845"/>
    <w:rsid w:val="00F45A88"/>
    <w:rsid w:val="00F45D51"/>
    <w:rsid w:val="00F47552"/>
    <w:rsid w:val="00F50384"/>
    <w:rsid w:val="00F50E87"/>
    <w:rsid w:val="00F51343"/>
    <w:rsid w:val="00F51568"/>
    <w:rsid w:val="00F515F2"/>
    <w:rsid w:val="00F516B7"/>
    <w:rsid w:val="00F5198C"/>
    <w:rsid w:val="00F52664"/>
    <w:rsid w:val="00F52FA4"/>
    <w:rsid w:val="00F531EE"/>
    <w:rsid w:val="00F53571"/>
    <w:rsid w:val="00F537D0"/>
    <w:rsid w:val="00F53E3E"/>
    <w:rsid w:val="00F54842"/>
    <w:rsid w:val="00F54884"/>
    <w:rsid w:val="00F55072"/>
    <w:rsid w:val="00F555B0"/>
    <w:rsid w:val="00F55C3F"/>
    <w:rsid w:val="00F55F5E"/>
    <w:rsid w:val="00F5674A"/>
    <w:rsid w:val="00F6022B"/>
    <w:rsid w:val="00F60437"/>
    <w:rsid w:val="00F6183B"/>
    <w:rsid w:val="00F61F65"/>
    <w:rsid w:val="00F622AE"/>
    <w:rsid w:val="00F63553"/>
    <w:rsid w:val="00F635EE"/>
    <w:rsid w:val="00F63E60"/>
    <w:rsid w:val="00F64F27"/>
    <w:rsid w:val="00F6505F"/>
    <w:rsid w:val="00F65191"/>
    <w:rsid w:val="00F65AC4"/>
    <w:rsid w:val="00F66268"/>
    <w:rsid w:val="00F6630A"/>
    <w:rsid w:val="00F67487"/>
    <w:rsid w:val="00F674F1"/>
    <w:rsid w:val="00F702B0"/>
    <w:rsid w:val="00F706F3"/>
    <w:rsid w:val="00F723F1"/>
    <w:rsid w:val="00F72502"/>
    <w:rsid w:val="00F73651"/>
    <w:rsid w:val="00F73B1C"/>
    <w:rsid w:val="00F7468A"/>
    <w:rsid w:val="00F7595C"/>
    <w:rsid w:val="00F75E0D"/>
    <w:rsid w:val="00F76175"/>
    <w:rsid w:val="00F767A3"/>
    <w:rsid w:val="00F771FF"/>
    <w:rsid w:val="00F77215"/>
    <w:rsid w:val="00F77253"/>
    <w:rsid w:val="00F773E6"/>
    <w:rsid w:val="00F7759F"/>
    <w:rsid w:val="00F7768C"/>
    <w:rsid w:val="00F77990"/>
    <w:rsid w:val="00F77ACD"/>
    <w:rsid w:val="00F77C81"/>
    <w:rsid w:val="00F77F1A"/>
    <w:rsid w:val="00F80016"/>
    <w:rsid w:val="00F80733"/>
    <w:rsid w:val="00F814E0"/>
    <w:rsid w:val="00F816D0"/>
    <w:rsid w:val="00F8196C"/>
    <w:rsid w:val="00F819C9"/>
    <w:rsid w:val="00F81E13"/>
    <w:rsid w:val="00F8228D"/>
    <w:rsid w:val="00F8230A"/>
    <w:rsid w:val="00F82DB4"/>
    <w:rsid w:val="00F832A8"/>
    <w:rsid w:val="00F849D2"/>
    <w:rsid w:val="00F85449"/>
    <w:rsid w:val="00F854C3"/>
    <w:rsid w:val="00F858B9"/>
    <w:rsid w:val="00F85CEC"/>
    <w:rsid w:val="00F86289"/>
    <w:rsid w:val="00F867D3"/>
    <w:rsid w:val="00F8746A"/>
    <w:rsid w:val="00F878B4"/>
    <w:rsid w:val="00F9078D"/>
    <w:rsid w:val="00F908B9"/>
    <w:rsid w:val="00F91823"/>
    <w:rsid w:val="00F92A6E"/>
    <w:rsid w:val="00F93088"/>
    <w:rsid w:val="00F95A33"/>
    <w:rsid w:val="00F95B22"/>
    <w:rsid w:val="00F96507"/>
    <w:rsid w:val="00F96F0B"/>
    <w:rsid w:val="00F973C4"/>
    <w:rsid w:val="00F97748"/>
    <w:rsid w:val="00F97A8B"/>
    <w:rsid w:val="00FA0200"/>
    <w:rsid w:val="00FA0B55"/>
    <w:rsid w:val="00FA0D2E"/>
    <w:rsid w:val="00FA1412"/>
    <w:rsid w:val="00FA1BC4"/>
    <w:rsid w:val="00FA218F"/>
    <w:rsid w:val="00FA2A15"/>
    <w:rsid w:val="00FA2D6D"/>
    <w:rsid w:val="00FA2EEF"/>
    <w:rsid w:val="00FA4493"/>
    <w:rsid w:val="00FA4764"/>
    <w:rsid w:val="00FA4F2C"/>
    <w:rsid w:val="00FA5A50"/>
    <w:rsid w:val="00FA5EC4"/>
    <w:rsid w:val="00FA6401"/>
    <w:rsid w:val="00FA6BE9"/>
    <w:rsid w:val="00FA7CA8"/>
    <w:rsid w:val="00FB024B"/>
    <w:rsid w:val="00FB056F"/>
    <w:rsid w:val="00FB0743"/>
    <w:rsid w:val="00FB0E37"/>
    <w:rsid w:val="00FB112E"/>
    <w:rsid w:val="00FB18FF"/>
    <w:rsid w:val="00FB1B57"/>
    <w:rsid w:val="00FB1B8F"/>
    <w:rsid w:val="00FB3826"/>
    <w:rsid w:val="00FB3D97"/>
    <w:rsid w:val="00FB4077"/>
    <w:rsid w:val="00FB40AD"/>
    <w:rsid w:val="00FB445C"/>
    <w:rsid w:val="00FB4894"/>
    <w:rsid w:val="00FB77BF"/>
    <w:rsid w:val="00FB78A7"/>
    <w:rsid w:val="00FB7DAE"/>
    <w:rsid w:val="00FC0E66"/>
    <w:rsid w:val="00FC178B"/>
    <w:rsid w:val="00FC1875"/>
    <w:rsid w:val="00FC2920"/>
    <w:rsid w:val="00FC2B27"/>
    <w:rsid w:val="00FC2DCE"/>
    <w:rsid w:val="00FC2F44"/>
    <w:rsid w:val="00FC30EB"/>
    <w:rsid w:val="00FC3E39"/>
    <w:rsid w:val="00FC42C1"/>
    <w:rsid w:val="00FC4BEC"/>
    <w:rsid w:val="00FC509B"/>
    <w:rsid w:val="00FC572E"/>
    <w:rsid w:val="00FC5928"/>
    <w:rsid w:val="00FC613B"/>
    <w:rsid w:val="00FC69F6"/>
    <w:rsid w:val="00FC6B08"/>
    <w:rsid w:val="00FC7140"/>
    <w:rsid w:val="00FD01B4"/>
    <w:rsid w:val="00FD1187"/>
    <w:rsid w:val="00FD1A9C"/>
    <w:rsid w:val="00FD2262"/>
    <w:rsid w:val="00FD22C0"/>
    <w:rsid w:val="00FD2B4F"/>
    <w:rsid w:val="00FD2FEE"/>
    <w:rsid w:val="00FD39D8"/>
    <w:rsid w:val="00FD3C94"/>
    <w:rsid w:val="00FD3FB8"/>
    <w:rsid w:val="00FD4038"/>
    <w:rsid w:val="00FD431E"/>
    <w:rsid w:val="00FD44E3"/>
    <w:rsid w:val="00FD4AF9"/>
    <w:rsid w:val="00FD543B"/>
    <w:rsid w:val="00FD5480"/>
    <w:rsid w:val="00FD5EF0"/>
    <w:rsid w:val="00FD635D"/>
    <w:rsid w:val="00FD6BAE"/>
    <w:rsid w:val="00FD6FBB"/>
    <w:rsid w:val="00FD7317"/>
    <w:rsid w:val="00FD74BC"/>
    <w:rsid w:val="00FD768C"/>
    <w:rsid w:val="00FD7F59"/>
    <w:rsid w:val="00FE00E6"/>
    <w:rsid w:val="00FE0124"/>
    <w:rsid w:val="00FE08FC"/>
    <w:rsid w:val="00FE1AF1"/>
    <w:rsid w:val="00FE1FA2"/>
    <w:rsid w:val="00FE205F"/>
    <w:rsid w:val="00FE2427"/>
    <w:rsid w:val="00FE2F0A"/>
    <w:rsid w:val="00FE356F"/>
    <w:rsid w:val="00FE3FFD"/>
    <w:rsid w:val="00FE48BD"/>
    <w:rsid w:val="00FE4A36"/>
    <w:rsid w:val="00FE4E79"/>
    <w:rsid w:val="00FE6335"/>
    <w:rsid w:val="00FE6510"/>
    <w:rsid w:val="00FE72BC"/>
    <w:rsid w:val="00FE73E3"/>
    <w:rsid w:val="00FE7D40"/>
    <w:rsid w:val="00FE7FAA"/>
    <w:rsid w:val="00FF0118"/>
    <w:rsid w:val="00FF1017"/>
    <w:rsid w:val="00FF1C96"/>
    <w:rsid w:val="00FF2813"/>
    <w:rsid w:val="00FF3073"/>
    <w:rsid w:val="00FF31D1"/>
    <w:rsid w:val="00FF3F8D"/>
    <w:rsid w:val="00FF3F9C"/>
    <w:rsid w:val="00FF4026"/>
    <w:rsid w:val="00FF4954"/>
    <w:rsid w:val="00FF4CF8"/>
    <w:rsid w:val="00FF5DA5"/>
    <w:rsid w:val="00FF5FC5"/>
    <w:rsid w:val="00FF616D"/>
    <w:rsid w:val="00FF6223"/>
    <w:rsid w:val="00FF6269"/>
    <w:rsid w:val="00FF68C7"/>
    <w:rsid w:val="00FF6AFF"/>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2E222F6"/>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BC05D00"/>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18EE5C58-041C-401E-A1F4-71C70FD6F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6DA"/>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 w:type="paragraph" w:customStyle="1" w:styleId="BodyTestIndent4">
    <w:name w:val="Body Test Indent 4"/>
    <w:basedOn w:val="BodyTextIndent3"/>
    <w:rsid w:val="0040291B"/>
    <w:pPr>
      <w:numPr>
        <w:numId w:val="32"/>
      </w:numPr>
      <w:tabs>
        <w:tab w:val="clear" w:pos="2880"/>
        <w:tab w:val="left" w:pos="720"/>
      </w:tabs>
      <w:spacing w:after="220"/>
      <w:ind w:left="1080" w:hanging="360"/>
      <w:jc w:val="both"/>
    </w:pPr>
    <w:rPr>
      <w:sz w:val="22"/>
      <w:szCs w:val="20"/>
    </w:rPr>
  </w:style>
  <w:style w:type="paragraph" w:styleId="BodyTextIndent3">
    <w:name w:val="Body Text Indent 3"/>
    <w:basedOn w:val="Normal"/>
    <w:link w:val="BodyTextIndent3Char"/>
    <w:semiHidden/>
    <w:unhideWhenUsed/>
    <w:rsid w:val="0040291B"/>
    <w:pPr>
      <w:spacing w:after="120"/>
      <w:ind w:left="360"/>
    </w:pPr>
    <w:rPr>
      <w:sz w:val="16"/>
      <w:szCs w:val="16"/>
    </w:rPr>
  </w:style>
  <w:style w:type="character" w:customStyle="1" w:styleId="BodyTextIndent3Char">
    <w:name w:val="Body Text Indent 3 Char"/>
    <w:basedOn w:val="DefaultParagraphFont"/>
    <w:link w:val="BodyTextIndent3"/>
    <w:semiHidden/>
    <w:rsid w:val="0040291B"/>
    <w:rPr>
      <w:sz w:val="16"/>
      <w:szCs w:val="16"/>
    </w:rPr>
  </w:style>
  <w:style w:type="character" w:styleId="UnresolvedMention">
    <w:name w:val="Unresolved Mention"/>
    <w:basedOn w:val="DefaultParagraphFont"/>
    <w:uiPriority w:val="99"/>
    <w:semiHidden/>
    <w:unhideWhenUsed/>
    <w:rsid w:val="008702E4"/>
    <w:rPr>
      <w:color w:val="605E5C"/>
      <w:shd w:val="clear" w:color="auto" w:fill="E1DFDD"/>
    </w:rPr>
  </w:style>
  <w:style w:type="character" w:styleId="FollowedHyperlink">
    <w:name w:val="FollowedHyperlink"/>
    <w:basedOn w:val="DefaultParagraphFont"/>
    <w:semiHidden/>
    <w:unhideWhenUsed/>
    <w:rsid w:val="008702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557722">
      <w:bodyDiv w:val="1"/>
      <w:marLeft w:val="0"/>
      <w:marRight w:val="0"/>
      <w:marTop w:val="0"/>
      <w:marBottom w:val="0"/>
      <w:divBdr>
        <w:top w:val="none" w:sz="0" w:space="0" w:color="auto"/>
        <w:left w:val="none" w:sz="0" w:space="0" w:color="auto"/>
        <w:bottom w:val="none" w:sz="0" w:space="0" w:color="auto"/>
        <w:right w:val="none" w:sz="0" w:space="0" w:color="auto"/>
      </w:divBdr>
    </w:div>
    <w:div w:id="862669113">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tent.naic.org/sites/default/files/model-law-280.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1261E143-47CA-4BBD-9FDC-6DC35BCD9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F32BA0-0A36-412D-9D37-8A12DC956502}">
  <ds:schemaRefs>
    <ds:schemaRef ds:uri="http://purl.org/dc/terms/"/>
    <ds:schemaRef ds:uri="http://purl.org/dc/elements/1.1/"/>
    <ds:schemaRef ds:uri="dbd46520-c392-41b5-9f68-fe7486eefad7"/>
    <ds:schemaRef ds:uri="http://schemas.microsoft.com/office/2006/documentManagement/types"/>
    <ds:schemaRef ds:uri="http://purl.org/dc/dcmitype/"/>
    <ds:schemaRef ds:uri="826143e3-bbcb-45bb-8829-107013e701e5"/>
    <ds:schemaRef ds:uri="http://schemas.microsoft.com/office/infopath/2007/PartnerControls"/>
    <ds:schemaRef ds:uri="http://schemas.microsoft.com/office/2006/metadata/properties"/>
    <ds:schemaRef ds:uri="http://schemas.openxmlformats.org/package/2006/metadata/core-properties"/>
    <ds:schemaRef ds:uri="3c9e15a3-223f-4584-afb1-1dbe0b3878fa"/>
    <ds:schemaRef ds:uri="http://www.w3.org/XML/1998/namespace"/>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1273</TotalTime>
  <Pages>12</Pages>
  <Words>5343</Words>
  <Characters>40010</Characters>
  <Application>Microsoft Office Word</Application>
  <DocSecurity>0</DocSecurity>
  <Lines>333</Lines>
  <Paragraphs>90</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45263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395</cp:revision>
  <cp:lastPrinted>2024-10-09T16:35:00Z</cp:lastPrinted>
  <dcterms:created xsi:type="dcterms:W3CDTF">2024-10-18T15:00:00Z</dcterms:created>
  <dcterms:modified xsi:type="dcterms:W3CDTF">2025-07-24T20:03:00Z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2024-11-17T06:00:00Z</vt:filetime>
  </property>
</Properties>
</file>